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1A0BF6" w:rsidRDefault="00E26AC9">
      <w:pPr>
        <w:pBdr>
          <w:top w:val="single" w:sz="4" w:space="10" w:color="4F81BD"/>
          <w:left w:val="nil"/>
          <w:bottom w:val="single" w:sz="4" w:space="10" w:color="4F81BD"/>
          <w:right w:val="nil"/>
          <w:between w:val="nil"/>
        </w:pBdr>
        <w:ind w:left="864" w:right="864"/>
        <w:jc w:val="center"/>
        <w:rPr>
          <w:i/>
          <w:color w:val="4F81BD"/>
          <w:sz w:val="36"/>
          <w:szCs w:val="36"/>
        </w:rPr>
      </w:pPr>
      <w:bookmarkStart w:id="0" w:name="_GoBack"/>
      <w:bookmarkEnd w:id="0"/>
      <w:r>
        <w:rPr>
          <w:rFonts w:eastAsia="Calibri"/>
          <w:i/>
          <w:color w:val="4F81BD"/>
          <w:sz w:val="36"/>
          <w:szCs w:val="36"/>
        </w:rPr>
        <w:t>令和５年度補正予算</w:t>
      </w:r>
    </w:p>
    <w:p w14:paraId="00000002" w14:textId="77777777" w:rsidR="001A0BF6" w:rsidRDefault="00E26AC9">
      <w:pPr>
        <w:pBdr>
          <w:top w:val="single" w:sz="4" w:space="10" w:color="4F81BD"/>
          <w:left w:val="nil"/>
          <w:bottom w:val="single" w:sz="4" w:space="10" w:color="4F81BD"/>
          <w:right w:val="nil"/>
          <w:between w:val="nil"/>
        </w:pBdr>
        <w:ind w:left="864" w:right="864"/>
        <w:jc w:val="center"/>
        <w:rPr>
          <w:i/>
          <w:color w:val="4F81BD"/>
          <w:sz w:val="36"/>
          <w:szCs w:val="36"/>
        </w:rPr>
      </w:pPr>
      <w:r>
        <w:rPr>
          <w:rFonts w:eastAsia="Calibri"/>
          <w:i/>
          <w:color w:val="4F81BD"/>
          <w:sz w:val="36"/>
          <w:szCs w:val="36"/>
        </w:rPr>
        <w:t>食品原材料調達リスク軽減対策事業</w:t>
      </w:r>
    </w:p>
    <w:p w14:paraId="00000003" w14:textId="77777777" w:rsidR="001A0BF6" w:rsidRDefault="00E26AC9">
      <w:pPr>
        <w:pBdr>
          <w:top w:val="single" w:sz="4" w:space="10" w:color="4F81BD"/>
          <w:left w:val="nil"/>
          <w:bottom w:val="single" w:sz="4" w:space="10" w:color="4F81BD"/>
          <w:right w:val="nil"/>
          <w:between w:val="nil"/>
        </w:pBdr>
        <w:ind w:left="864" w:right="864"/>
        <w:jc w:val="center"/>
        <w:rPr>
          <w:i/>
          <w:color w:val="4F81BD"/>
          <w:sz w:val="36"/>
          <w:szCs w:val="36"/>
        </w:rPr>
      </w:pPr>
      <w:r>
        <w:rPr>
          <w:rFonts w:eastAsia="Calibri"/>
          <w:i/>
          <w:color w:val="4F81BD"/>
          <w:sz w:val="36"/>
          <w:szCs w:val="36"/>
        </w:rPr>
        <w:t>公募要領（第３次公募）</w:t>
      </w:r>
    </w:p>
    <w:p w14:paraId="00000004" w14:textId="77777777" w:rsidR="001A0BF6" w:rsidRDefault="001A0BF6">
      <w:pPr>
        <w:ind w:firstLine="595"/>
      </w:pPr>
    </w:p>
    <w:p w14:paraId="00000005" w14:textId="77777777" w:rsidR="001A0BF6" w:rsidRDefault="00E26AC9">
      <w:pPr>
        <w:ind w:firstLine="595"/>
        <w:jc w:val="right"/>
      </w:pPr>
      <w:r>
        <w:t>制定　令和６年２月</w:t>
      </w:r>
      <w:r>
        <w:t>27</w:t>
      </w:r>
      <w:r>
        <w:t>日</w:t>
      </w:r>
    </w:p>
    <w:p w14:paraId="00000006" w14:textId="77777777" w:rsidR="001A0BF6" w:rsidRDefault="00E26AC9">
      <w:pPr>
        <w:ind w:firstLine="595"/>
        <w:jc w:val="right"/>
      </w:pPr>
      <w:bookmarkStart w:id="1" w:name="_heading=h.gjdgxs" w:colFirst="0" w:colLast="0"/>
      <w:bookmarkEnd w:id="1"/>
      <w:r>
        <w:t>改訂　令和６年</w:t>
      </w:r>
      <w:r>
        <w:t>8</w:t>
      </w:r>
      <w:r>
        <w:t>月</w:t>
      </w:r>
      <w:r>
        <w:t xml:space="preserve"> </w:t>
      </w:r>
      <w:r>
        <w:t>日</w:t>
      </w:r>
    </w:p>
    <w:p w14:paraId="00000007" w14:textId="77777777" w:rsidR="001A0BF6" w:rsidRDefault="001A0BF6">
      <w:pPr>
        <w:ind w:left="0"/>
      </w:pPr>
    </w:p>
    <w:p w14:paraId="00000008" w14:textId="77777777" w:rsidR="001A0BF6" w:rsidRDefault="00E26AC9">
      <w:pPr>
        <w:ind w:left="0"/>
        <w:jc w:val="center"/>
        <w:rPr>
          <w:b/>
        </w:rPr>
      </w:pPr>
      <w:r>
        <w:rPr>
          <w:b/>
        </w:rPr>
        <w:t>公募期間：令和６年</w:t>
      </w:r>
      <w:r>
        <w:rPr>
          <w:b/>
        </w:rPr>
        <w:t>8</w:t>
      </w:r>
      <w:r>
        <w:rPr>
          <w:b/>
        </w:rPr>
        <w:t>月</w:t>
      </w:r>
      <w:r>
        <w:rPr>
          <w:b/>
        </w:rPr>
        <w:t>27</w:t>
      </w:r>
      <w:r>
        <w:rPr>
          <w:b/>
        </w:rPr>
        <w:t>日（火）～同年</w:t>
      </w:r>
      <w:r>
        <w:rPr>
          <w:b/>
        </w:rPr>
        <w:t>9</w:t>
      </w:r>
      <w:r>
        <w:rPr>
          <w:b/>
        </w:rPr>
        <w:t>月</w:t>
      </w:r>
      <w:r>
        <w:rPr>
          <w:b/>
        </w:rPr>
        <w:t>17</w:t>
      </w:r>
      <w:r>
        <w:rPr>
          <w:b/>
        </w:rPr>
        <w:t>日（火）</w:t>
      </w:r>
      <w:r>
        <w:rPr>
          <w:b/>
        </w:rPr>
        <w:t>17</w:t>
      </w:r>
      <w:r>
        <w:rPr>
          <w:b/>
        </w:rPr>
        <w:t>：</w:t>
      </w:r>
      <w:r>
        <w:rPr>
          <w:b/>
        </w:rPr>
        <w:t>00</w:t>
      </w:r>
      <w:r>
        <w:rPr>
          <w:b/>
        </w:rPr>
        <w:t>（厳守）</w:t>
      </w:r>
    </w:p>
    <w:p w14:paraId="00000009" w14:textId="77777777" w:rsidR="001A0BF6" w:rsidRDefault="00E26AC9">
      <w:pPr>
        <w:tabs>
          <w:tab w:val="left" w:pos="6804"/>
        </w:tabs>
        <w:ind w:left="0"/>
      </w:pPr>
      <w:r>
        <w:tab/>
      </w:r>
    </w:p>
    <w:p w14:paraId="0000000A" w14:textId="77777777" w:rsidR="001A0BF6" w:rsidRDefault="001A0BF6">
      <w:pPr>
        <w:ind w:left="0"/>
      </w:pPr>
    </w:p>
    <w:p w14:paraId="0000000B" w14:textId="77777777" w:rsidR="001A0BF6" w:rsidRDefault="00E26AC9">
      <w:pPr>
        <w:spacing w:line="400" w:lineRule="auto"/>
        <w:ind w:left="0" w:firstLine="252"/>
      </w:pPr>
      <w:r>
        <w:t>食品原材料調達リスク軽減対策事業について、事業実施者（食品製造事業者等）の公募を行いますので、事業の実施を希望される方は以下に定める事項に基づき応募願います。</w:t>
      </w:r>
    </w:p>
    <w:p w14:paraId="0000000C" w14:textId="77777777" w:rsidR="001A0BF6" w:rsidRDefault="00E26AC9">
      <w:pPr>
        <w:spacing w:line="400" w:lineRule="auto"/>
        <w:ind w:left="0" w:firstLine="252"/>
      </w:pPr>
      <w:r>
        <w:t>なお、この公募要領は、必要に応じて改訂される事がありますので、必ず最新のものを「令和５年度食品原材料調達リスク軽減対策事業公募案内および公募受付サイト」（以下「公募サイト」という。）から入手し、確認してから応募してください。</w:t>
      </w:r>
    </w:p>
    <w:p w14:paraId="0000000D" w14:textId="77777777" w:rsidR="001A0BF6" w:rsidRDefault="00E26AC9">
      <w:pPr>
        <w:spacing w:line="400" w:lineRule="auto"/>
        <w:ind w:left="0"/>
      </w:pPr>
      <w:r>
        <w:t xml:space="preserve">　また、本事業の実施に当たって、事務局から斡旋・勧誘等を行うことはありませんので、不明な点があれば事務局に確認してください。</w:t>
      </w:r>
    </w:p>
    <w:p w14:paraId="0000000E" w14:textId="77777777" w:rsidR="001A0BF6" w:rsidRDefault="001A0BF6">
      <w:pPr>
        <w:spacing w:line="400" w:lineRule="auto"/>
        <w:ind w:left="0"/>
      </w:pPr>
    </w:p>
    <w:p w14:paraId="0000000F" w14:textId="77777777" w:rsidR="001A0BF6" w:rsidRDefault="00E26AC9">
      <w:pPr>
        <w:spacing w:line="400" w:lineRule="auto"/>
        <w:ind w:left="0"/>
        <w:rPr>
          <w:b/>
          <w:smallCaps/>
          <w:color w:val="4F81BD"/>
        </w:rPr>
      </w:pPr>
      <w:r>
        <w:rPr>
          <w:b/>
          <w:smallCaps/>
          <w:color w:val="4F81BD"/>
        </w:rPr>
        <w:t>１　本事業の目的</w:t>
      </w:r>
    </w:p>
    <w:p w14:paraId="00000010" w14:textId="77777777" w:rsidR="001A0BF6" w:rsidRDefault="00E26AC9">
      <w:pPr>
        <w:spacing w:line="400" w:lineRule="auto"/>
        <w:ind w:left="252" w:firstLine="252"/>
      </w:pPr>
      <w:r>
        <w:t>ウクライナ情勢等に関連して、依然として多くの輸入食品原材料の価格が高い水準にあるほか、近年の国際的な食料需要の増加や為替変動など、輸入原材料の調達リス</w:t>
      </w:r>
      <w:r>
        <w:lastRenderedPageBreak/>
        <w:t>クが顕在化する中で、食品事業者の調達リスクの軽減が喫緊の課題となっています。このため、食品製造事業者等に対し、産地との連携強化や原材料調達先の多角化の取組を支援することで、原材料調達リスクに対応し、フードサプライチェーンの強化を図ることを目的とします。</w:t>
      </w:r>
    </w:p>
    <w:sdt>
      <w:sdtPr>
        <w:tag w:val="goog_rdk_2"/>
        <w:id w:val="1996301850"/>
      </w:sdtPr>
      <w:sdtEndPr/>
      <w:sdtContent>
        <w:p w14:paraId="00000011" w14:textId="77777777" w:rsidR="001A0BF6" w:rsidRDefault="00E26AC9">
          <w:pPr>
            <w:spacing w:line="400" w:lineRule="auto"/>
            <w:ind w:left="252" w:firstLine="252"/>
            <w:rPr>
              <w:ins w:id="2" w:author="石井葉介" w:date="2024-08-19T05:38:00Z"/>
            </w:rPr>
          </w:pPr>
          <w:sdt>
            <w:sdtPr>
              <w:tag w:val="goog_rdk_1"/>
              <w:id w:val="-1582671017"/>
            </w:sdtPr>
            <w:sdtEndPr/>
            <w:sdtContent/>
          </w:sdt>
        </w:p>
      </w:sdtContent>
    </w:sdt>
    <w:sdt>
      <w:sdtPr>
        <w:tag w:val="goog_rdk_4"/>
        <w:id w:val="429790039"/>
      </w:sdtPr>
      <w:sdtEndPr/>
      <w:sdtContent>
        <w:p w14:paraId="00000012" w14:textId="77777777" w:rsidR="001A0BF6" w:rsidRDefault="00E26AC9">
          <w:pPr>
            <w:spacing w:line="400" w:lineRule="auto"/>
            <w:ind w:left="252" w:firstLine="252"/>
            <w:rPr>
              <w:ins w:id="3" w:author="石井葉介" w:date="2024-08-19T05:38:00Z"/>
            </w:rPr>
          </w:pPr>
          <w:sdt>
            <w:sdtPr>
              <w:tag w:val="goog_rdk_3"/>
              <w:id w:val="-81763739"/>
            </w:sdtPr>
            <w:sdtEndPr/>
            <w:sdtContent/>
          </w:sdt>
        </w:p>
      </w:sdtContent>
    </w:sdt>
    <w:p w14:paraId="00000013" w14:textId="77777777" w:rsidR="001A0BF6" w:rsidRDefault="001A0BF6">
      <w:pPr>
        <w:spacing w:line="400" w:lineRule="auto"/>
        <w:ind w:left="252" w:firstLine="252"/>
      </w:pPr>
    </w:p>
    <w:p w14:paraId="00000014" w14:textId="77777777" w:rsidR="001A0BF6" w:rsidRDefault="001A0BF6">
      <w:pPr>
        <w:spacing w:line="400" w:lineRule="auto"/>
        <w:ind w:left="252" w:firstLine="252"/>
      </w:pPr>
    </w:p>
    <w:p w14:paraId="00000015" w14:textId="77777777" w:rsidR="001A0BF6" w:rsidRDefault="00E26AC9">
      <w:pPr>
        <w:spacing w:line="400" w:lineRule="auto"/>
        <w:ind w:left="0"/>
        <w:rPr>
          <w:b/>
          <w:smallCaps/>
          <w:color w:val="4F81BD"/>
        </w:rPr>
      </w:pPr>
      <w:r>
        <w:rPr>
          <w:b/>
          <w:smallCaps/>
          <w:color w:val="4F81BD"/>
        </w:rPr>
        <w:t>２　応募に当たって</w:t>
      </w:r>
    </w:p>
    <w:p w14:paraId="00000016" w14:textId="77777777" w:rsidR="001A0BF6" w:rsidRDefault="00E26AC9">
      <w:pPr>
        <w:spacing w:line="400" w:lineRule="auto"/>
        <w:ind w:left="222" w:firstLine="252"/>
      </w:pPr>
      <w:r>
        <w:t>本事業は、補助金等に係る予算の執行の適正化に関する法律（昭和</w:t>
      </w:r>
      <w:r>
        <w:t>30</w:t>
      </w:r>
      <w:r>
        <w:t>年法律第</w:t>
      </w:r>
      <w:r>
        <w:t>179</w:t>
      </w:r>
      <w:r>
        <w:t>号。以下「適正化法」という。）、同法施行令（昭和</w:t>
      </w:r>
      <w:r>
        <w:t>30</w:t>
      </w:r>
      <w:r>
        <w:t>年政令第</w:t>
      </w:r>
      <w:r>
        <w:t>255</w:t>
      </w:r>
      <w:r>
        <w:t>号）、農林畜水産業関係補助金等交付規則（昭和</w:t>
      </w:r>
      <w:r>
        <w:t>31</w:t>
      </w:r>
      <w:r>
        <w:t>年農林省令第</w:t>
      </w:r>
      <w:r>
        <w:t>18</w:t>
      </w:r>
      <w:r>
        <w:t>号）、食品原材料調達リスク軽減対策事業補助金交付等要綱（令和</w:t>
      </w:r>
      <w:r>
        <w:t>5</w:t>
      </w:r>
      <w:r>
        <w:t>年</w:t>
      </w:r>
      <w:r>
        <w:t>11</w:t>
      </w:r>
      <w:r>
        <w:t>月</w:t>
      </w:r>
      <w:r>
        <w:t>29</w:t>
      </w:r>
      <w:r>
        <w:t>日付け</w:t>
      </w:r>
      <w:r>
        <w:t>5</w:t>
      </w:r>
      <w:r>
        <w:t>新食第</w:t>
      </w:r>
      <w:r>
        <w:t>2111</w:t>
      </w:r>
      <w:r>
        <w:t>号農林水産事務次官依命通知）及び食品原材料調達リスク軽減対策事業実施要領（令和</w:t>
      </w:r>
      <w:r>
        <w:t>5</w:t>
      </w:r>
      <w:r>
        <w:t>年</w:t>
      </w:r>
      <w:r>
        <w:t>11</w:t>
      </w:r>
      <w:r>
        <w:t>月</w:t>
      </w:r>
      <w:r>
        <w:t>29</w:t>
      </w:r>
      <w:r>
        <w:t>日付け</w:t>
      </w:r>
      <w:r>
        <w:t>5</w:t>
      </w:r>
      <w:r>
        <w:t>新食第</w:t>
      </w:r>
      <w:r>
        <w:t>2113</w:t>
      </w:r>
      <w:r>
        <w:t>号農林水産省大臣官房総括審議官（新事業・食品産業）通知）に定めるもののほか、令和５年度食品原材料調達リスク軽減対策事業実施規程（以下「実施規程」という。）及び</w:t>
      </w:r>
      <w:r>
        <w:t>本公募要領の規定に基づき実施します。</w:t>
      </w:r>
    </w:p>
    <w:p w14:paraId="00000017" w14:textId="77777777" w:rsidR="001A0BF6" w:rsidRDefault="001A0BF6">
      <w:pPr>
        <w:spacing w:line="400" w:lineRule="auto"/>
        <w:ind w:firstLine="595"/>
      </w:pPr>
    </w:p>
    <w:p w14:paraId="00000018" w14:textId="77777777" w:rsidR="001A0BF6" w:rsidRDefault="00E26AC9">
      <w:pPr>
        <w:spacing w:line="400" w:lineRule="auto"/>
        <w:ind w:left="0"/>
        <w:rPr>
          <w:b/>
          <w:smallCaps/>
          <w:color w:val="4F81BD"/>
        </w:rPr>
      </w:pPr>
      <w:r>
        <w:rPr>
          <w:b/>
          <w:smallCaps/>
          <w:color w:val="4F81BD"/>
        </w:rPr>
        <w:t>３　本事業の対象となる事業実施者の要件について</w:t>
      </w:r>
    </w:p>
    <w:p w14:paraId="00000019" w14:textId="77777777" w:rsidR="001A0BF6" w:rsidRDefault="00E26AC9">
      <w:pPr>
        <w:spacing w:line="400" w:lineRule="auto"/>
        <w:ind w:left="708" w:hanging="456"/>
      </w:pPr>
      <w:r>
        <w:lastRenderedPageBreak/>
        <w:t>（１）輸入食品原材料調達に係るリスクとして、価格高騰リスクがあること又は令和４年２月以降において地政学リスク、輸出規制、災害・異常気象等により輸入に支障が生じたことがあることを</w:t>
      </w:r>
      <w:r>
        <w:t>4</w:t>
      </w:r>
      <w:r>
        <w:t>により、その証明ができる者であって、以下の</w:t>
      </w:r>
      <w:r>
        <w:t>①</w:t>
      </w:r>
      <w:r>
        <w:t>から</w:t>
      </w:r>
      <w:r>
        <w:t>③</w:t>
      </w:r>
      <w:r>
        <w:t>までのいずれかの条件に該当するものとします。</w:t>
      </w:r>
    </w:p>
    <w:p w14:paraId="0000001A" w14:textId="77777777" w:rsidR="001A0BF6" w:rsidRDefault="00E26AC9">
      <w:pPr>
        <w:spacing w:line="400" w:lineRule="auto"/>
        <w:ind w:left="993" w:hanging="489"/>
      </w:pPr>
      <w:r>
        <w:t xml:space="preserve">　</w:t>
      </w:r>
      <w:r>
        <w:t>①</w:t>
      </w:r>
      <w:r>
        <w:t xml:space="preserve">　食品の加工・製造を行っている事業者又はこれらが組織する団体（経営体としての業種区分にかかわらず、食品製造を行っているか否かで判断する。）</w:t>
      </w:r>
    </w:p>
    <w:p w14:paraId="0000001B" w14:textId="77777777" w:rsidR="001A0BF6" w:rsidRDefault="00E26AC9">
      <w:pPr>
        <w:spacing w:line="400" w:lineRule="auto"/>
        <w:ind w:left="993" w:hanging="237"/>
      </w:pPr>
      <w:r>
        <w:t>②</w:t>
      </w:r>
      <w:r>
        <w:t xml:space="preserve">　飲</w:t>
      </w:r>
      <w:r>
        <w:t>食店その他食事の提供を伴う事業を行っているもの又はこれらが組織する団体</w:t>
      </w:r>
    </w:p>
    <w:p w14:paraId="0000001C" w14:textId="77777777" w:rsidR="001A0BF6" w:rsidRDefault="00E26AC9">
      <w:pPr>
        <w:spacing w:line="400" w:lineRule="auto"/>
        <w:ind w:left="993" w:hanging="237"/>
      </w:pPr>
      <w:r>
        <w:t>③</w:t>
      </w:r>
      <w:r>
        <w:t xml:space="preserve">　</w:t>
      </w:r>
      <w:r>
        <w:t>①</w:t>
      </w:r>
      <w:r>
        <w:t>又は</w:t>
      </w:r>
      <w:r>
        <w:t>②</w:t>
      </w:r>
      <w:r>
        <w:t>に該当する事業者とともに事業を実施しようとする者</w:t>
      </w:r>
    </w:p>
    <w:p w14:paraId="0000001D" w14:textId="77777777" w:rsidR="001A0BF6" w:rsidRDefault="001A0BF6">
      <w:pPr>
        <w:spacing w:line="400" w:lineRule="auto"/>
        <w:ind w:left="567" w:hanging="567"/>
      </w:pPr>
    </w:p>
    <w:p w14:paraId="0000001E" w14:textId="77777777" w:rsidR="001A0BF6" w:rsidRDefault="00E26AC9">
      <w:pPr>
        <w:spacing w:line="400" w:lineRule="auto"/>
        <w:ind w:left="963" w:hanging="220"/>
      </w:pPr>
      <w:r>
        <w:t>※</w:t>
      </w:r>
      <w:r>
        <w:t xml:space="preserve">　いわゆる大・中小企業等の区別はありません（支援内容によって補助率等が変わります）。</w:t>
      </w:r>
    </w:p>
    <w:p w14:paraId="0000001F" w14:textId="77777777" w:rsidR="001A0BF6" w:rsidRDefault="001A0BF6">
      <w:pPr>
        <w:spacing w:line="400" w:lineRule="auto"/>
        <w:ind w:left="708" w:hanging="282"/>
      </w:pPr>
    </w:p>
    <w:p w14:paraId="00000020" w14:textId="77777777" w:rsidR="001A0BF6" w:rsidRDefault="00E26AC9">
      <w:pPr>
        <w:spacing w:line="400" w:lineRule="auto"/>
        <w:ind w:left="567" w:hanging="315"/>
      </w:pPr>
      <w:r>
        <w:t>（２）本事業の対象となる事業実施者は、次に掲げる者とします。</w:t>
      </w:r>
    </w:p>
    <w:p w14:paraId="00000021" w14:textId="77777777" w:rsidR="001A0BF6" w:rsidRDefault="00E26AC9">
      <w:pPr>
        <w:pBdr>
          <w:top w:val="nil"/>
          <w:left w:val="nil"/>
          <w:bottom w:val="nil"/>
          <w:right w:val="nil"/>
          <w:between w:val="nil"/>
        </w:pBdr>
        <w:spacing w:line="400" w:lineRule="auto"/>
        <w:ind w:left="567"/>
        <w:rPr>
          <w:color w:val="000000"/>
        </w:rPr>
      </w:pPr>
      <w:r>
        <w:rPr>
          <w:rFonts w:eastAsia="Calibri"/>
          <w:color w:val="000000"/>
        </w:rPr>
        <w:t xml:space="preserve">　農林漁業者の組織する団体、商工業者の組織する団体、民間事業者、公益社団法人、公益財団法人、一般社団法人、一般財団法人、第三セクター、特定非営利活動法人、企業組合、事業協同組合、事業協同組合連合会、公社又は法人格を有しない団体のうち事務局が特に認める団体（以下「特認団体」という。）のいずれかであること。</w:t>
      </w:r>
    </w:p>
    <w:p w14:paraId="00000022" w14:textId="77777777" w:rsidR="001A0BF6" w:rsidRDefault="001A0BF6">
      <w:pPr>
        <w:pBdr>
          <w:top w:val="nil"/>
          <w:left w:val="nil"/>
          <w:bottom w:val="nil"/>
          <w:right w:val="nil"/>
          <w:between w:val="nil"/>
        </w:pBdr>
        <w:spacing w:line="400" w:lineRule="auto"/>
        <w:ind w:left="567" w:firstLine="252"/>
        <w:rPr>
          <w:color w:val="000000"/>
        </w:rPr>
      </w:pPr>
    </w:p>
    <w:p w14:paraId="00000023" w14:textId="77777777" w:rsidR="001A0BF6" w:rsidRDefault="00E26AC9">
      <w:pPr>
        <w:spacing w:line="400" w:lineRule="auto"/>
        <w:ind w:left="788" w:hanging="284"/>
      </w:pPr>
      <w:r>
        <w:lastRenderedPageBreak/>
        <w:t>※</w:t>
      </w:r>
      <w:r>
        <w:t xml:space="preserve">　同一法人・事業者での応募は、１回の公募につき（１事業者当たり）１申請（計画）に限りますが、複数の事業を１計画として提出することは可能です。この場合の補助率、補助上限・下限等については別表のとおりです。</w:t>
      </w:r>
    </w:p>
    <w:p w14:paraId="00000024" w14:textId="77777777" w:rsidR="001A0BF6" w:rsidRDefault="00E26AC9">
      <w:pPr>
        <w:spacing w:line="400" w:lineRule="auto"/>
        <w:ind w:left="786" w:hanging="282"/>
      </w:pPr>
      <w:r>
        <w:t>※</w:t>
      </w:r>
      <w:r>
        <w:t xml:space="preserve">　食品原材料を供給する事業者と加工を専門とする事業者や流通事業者、外食事業者とが共同で申請する場合、二重補助の防止と産地との連携強化・一次加工業者優先の観点から生産段階に最も近い食品原材料に係る製品のみを対象とし、実施する事業の重複を排除した上で申請できます。</w:t>
      </w:r>
    </w:p>
    <w:p w14:paraId="00000025" w14:textId="77777777" w:rsidR="001A0BF6" w:rsidRDefault="00E26AC9">
      <w:pPr>
        <w:pBdr>
          <w:top w:val="nil"/>
          <w:left w:val="nil"/>
          <w:bottom w:val="nil"/>
          <w:right w:val="nil"/>
          <w:between w:val="nil"/>
        </w:pBdr>
        <w:spacing w:line="400" w:lineRule="auto"/>
        <w:ind w:left="786" w:hanging="282"/>
        <w:rPr>
          <w:color w:val="000000"/>
        </w:rPr>
      </w:pPr>
      <w:r>
        <w:rPr>
          <w:rFonts w:eastAsia="Calibri"/>
          <w:color w:val="000000"/>
        </w:rPr>
        <w:t>※</w:t>
      </w:r>
      <w:r>
        <w:rPr>
          <w:rFonts w:eastAsia="Calibri"/>
          <w:color w:val="000000"/>
        </w:rPr>
        <w:t xml:space="preserve">　</w:t>
      </w:r>
      <w:r>
        <w:rPr>
          <w:rFonts w:eastAsia="Calibri"/>
          <w:color w:val="000000"/>
        </w:rPr>
        <w:t>100</w:t>
      </w:r>
      <w:r>
        <w:rPr>
          <w:rFonts w:eastAsia="Calibri"/>
          <w:color w:val="000000"/>
        </w:rPr>
        <w:t>％同一の資本に属するグループ企業や関係会社が民間事業者として申請する場合には、実施する事業の重複を排除した上で申請していることを確認します。なお、フランチャイザーの場合はこの限りではありません。</w:t>
      </w:r>
    </w:p>
    <w:p w14:paraId="00000026" w14:textId="77777777" w:rsidR="001A0BF6" w:rsidRDefault="001A0BF6">
      <w:pPr>
        <w:spacing w:line="400" w:lineRule="auto"/>
        <w:ind w:left="567" w:hanging="567"/>
      </w:pPr>
    </w:p>
    <w:p w14:paraId="00000027" w14:textId="77777777" w:rsidR="001A0BF6" w:rsidRDefault="00E26AC9">
      <w:pPr>
        <w:spacing w:line="400" w:lineRule="auto"/>
        <w:ind w:left="0"/>
      </w:pPr>
      <w:r>
        <w:t>（３）特認団体は、次に掲げる要件を全て満たす団体とします。</w:t>
      </w:r>
    </w:p>
    <w:p w14:paraId="00000028" w14:textId="77777777" w:rsidR="001A0BF6" w:rsidRDefault="00E26AC9">
      <w:pPr>
        <w:spacing w:line="400" w:lineRule="auto"/>
        <w:ind w:left="756"/>
      </w:pPr>
      <w:r>
        <w:t>①</w:t>
      </w:r>
      <w:r>
        <w:t xml:space="preserve">　主たる事務所の定めがあること。</w:t>
      </w:r>
    </w:p>
    <w:p w14:paraId="00000029" w14:textId="77777777" w:rsidR="001A0BF6" w:rsidRDefault="00E26AC9">
      <w:pPr>
        <w:spacing w:line="400" w:lineRule="auto"/>
        <w:ind w:left="756"/>
      </w:pPr>
      <w:r>
        <w:t>②</w:t>
      </w:r>
      <w:r>
        <w:t xml:space="preserve">　代表者の定めがあること。</w:t>
      </w:r>
    </w:p>
    <w:p w14:paraId="0000002A" w14:textId="77777777" w:rsidR="001A0BF6" w:rsidRDefault="00E26AC9">
      <w:pPr>
        <w:spacing w:line="400" w:lineRule="auto"/>
        <w:ind w:left="756"/>
      </w:pPr>
      <w:r>
        <w:t>③</w:t>
      </w:r>
      <w:r>
        <w:t xml:space="preserve">　定款、組織規程、経理規程等の組織運営に関する規程があること。</w:t>
      </w:r>
    </w:p>
    <w:p w14:paraId="0000002B" w14:textId="77777777" w:rsidR="001A0BF6" w:rsidRDefault="00E26AC9">
      <w:pPr>
        <w:spacing w:line="400" w:lineRule="auto"/>
        <w:ind w:left="1275" w:hanging="519"/>
      </w:pPr>
      <w:r>
        <w:t>④</w:t>
      </w:r>
      <w:r>
        <w:t xml:space="preserve">　年度ごとに事業計画、収支予算等が総会において承認されていること。</w:t>
      </w:r>
    </w:p>
    <w:p w14:paraId="0000002C" w14:textId="77777777" w:rsidR="001A0BF6" w:rsidRDefault="001A0BF6">
      <w:pPr>
        <w:spacing w:line="400" w:lineRule="auto"/>
        <w:ind w:left="567" w:hanging="567"/>
      </w:pPr>
    </w:p>
    <w:p w14:paraId="0000002D" w14:textId="77777777" w:rsidR="001A0BF6" w:rsidRDefault="00E26AC9">
      <w:pPr>
        <w:spacing w:line="400" w:lineRule="auto"/>
        <w:ind w:left="567" w:hanging="567"/>
      </w:pPr>
      <w:r>
        <w:t>（４）特認団体の申請をする団体は、課題提案書を提出する際、別記様式第１号を併せて事務局に提出して、その承認を受けるものとします。</w:t>
      </w:r>
    </w:p>
    <w:p w14:paraId="0000002E" w14:textId="77777777" w:rsidR="001A0BF6" w:rsidRDefault="001A0BF6">
      <w:pPr>
        <w:spacing w:line="400" w:lineRule="auto"/>
        <w:ind w:left="567" w:hanging="567"/>
      </w:pPr>
    </w:p>
    <w:p w14:paraId="0000002F" w14:textId="0B1CD2FE" w:rsidR="001A0BF6" w:rsidRDefault="00E26AC9">
      <w:pPr>
        <w:spacing w:line="400" w:lineRule="auto"/>
        <w:ind w:left="567" w:hanging="567"/>
      </w:pPr>
      <w:r>
        <w:lastRenderedPageBreak/>
        <w:t>（５）</w:t>
      </w:r>
      <w:sdt>
        <w:sdtPr>
          <w:tag w:val="goog_rdk_5"/>
          <w:id w:val="875123801"/>
          <w:showingPlcHdr/>
        </w:sdtPr>
        <w:sdtEndPr/>
        <w:sdtContent>
          <w:r w:rsidR="003E1F31">
            <w:t xml:space="preserve">     </w:t>
          </w:r>
          <w:commentRangeStart w:id="4"/>
        </w:sdtContent>
      </w:sdt>
      <w:r>
        <w:tab/>
      </w:r>
      <w:commentRangeEnd w:id="4"/>
      <w:r>
        <w:commentReference w:id="4"/>
      </w:r>
      <w:r>
        <w:t>法人等（個人、法人及び団体をいう。）の役員等（個人である場合はその者、法人である場合は役員又は支店</w:t>
      </w:r>
      <w:r>
        <w:t>若しくは営業所（常時契約を締結する事務所をいう。）の代表者、団体である場合は代表者、理事、その他経営に実質的に関与している者をいう。）が暴力団員（暴力団員による不当な行為の防止等に関する法律（平成</w:t>
      </w:r>
      <w:r>
        <w:t>3</w:t>
      </w:r>
      <w:r>
        <w:t>年法律第</w:t>
      </w:r>
      <w:r>
        <w:t>77</w:t>
      </w:r>
      <w:r>
        <w:t>号）第</w:t>
      </w:r>
      <w:r>
        <w:t>2</w:t>
      </w:r>
      <w:r>
        <w:t>条</w:t>
      </w:r>
      <w:r>
        <w:t>6</w:t>
      </w:r>
      <w:r>
        <w:t>号に規定する暴力団員をいう。）ではないこととします。</w:t>
      </w:r>
    </w:p>
    <w:p w14:paraId="00000030" w14:textId="77777777" w:rsidR="001A0BF6" w:rsidRDefault="00E26AC9">
      <w:pPr>
        <w:spacing w:line="400" w:lineRule="auto"/>
        <w:ind w:left="0"/>
        <w:rPr>
          <w:b/>
          <w:smallCaps/>
          <w:color w:val="4F81BD"/>
        </w:rPr>
      </w:pPr>
      <w:r>
        <w:rPr>
          <w:b/>
          <w:smallCaps/>
          <w:color w:val="4F81BD"/>
        </w:rPr>
        <w:t>４　本事業の対象となる輸入食品原材料について</w:t>
      </w:r>
    </w:p>
    <w:p w14:paraId="00000031" w14:textId="77777777" w:rsidR="001A0BF6" w:rsidRDefault="00E26AC9">
      <w:pPr>
        <w:spacing w:line="400" w:lineRule="auto"/>
        <w:ind w:left="534" w:firstLine="219"/>
      </w:pPr>
      <w:r>
        <w:t>価格高騰リスク（以下の（１）価格要件及び（２）使用要件）を満たしていることを客観的に証明できる輸入食品原材料又は地政学リスク、輸出規制、災害・異常気象等により事業実施者自らの輸入に支障が生じ</w:t>
      </w:r>
      <w:r>
        <w:t>たことを証明する第三者の証明書がある輸入食品原材料を支援の対象とします。</w:t>
      </w:r>
    </w:p>
    <w:p w14:paraId="00000032" w14:textId="77777777" w:rsidR="001A0BF6" w:rsidRDefault="001A0BF6">
      <w:pPr>
        <w:spacing w:line="400" w:lineRule="auto"/>
        <w:ind w:left="0"/>
      </w:pPr>
    </w:p>
    <w:p w14:paraId="00000033" w14:textId="77777777" w:rsidR="001A0BF6" w:rsidRDefault="00E26AC9">
      <w:pPr>
        <w:spacing w:line="400" w:lineRule="auto"/>
        <w:ind w:left="0"/>
      </w:pPr>
      <w:r>
        <w:t>（１）価格要件</w:t>
      </w:r>
    </w:p>
    <w:p w14:paraId="00000034" w14:textId="77777777" w:rsidR="001A0BF6" w:rsidRDefault="00E26AC9">
      <w:pPr>
        <w:spacing w:line="400" w:lineRule="auto"/>
        <w:ind w:left="252"/>
      </w:pPr>
      <w:r>
        <w:t xml:space="preserve">　　以下の</w:t>
      </w:r>
      <w:r>
        <w:t>①</w:t>
      </w:r>
      <w:r>
        <w:t>又は</w:t>
      </w:r>
      <w:r>
        <w:t>②</w:t>
      </w:r>
      <w:r>
        <w:t>の要件に該当することとします。</w:t>
      </w:r>
    </w:p>
    <w:p w14:paraId="00000035" w14:textId="77777777" w:rsidR="001A0BF6" w:rsidRDefault="00E26AC9">
      <w:pPr>
        <w:spacing w:line="400" w:lineRule="auto"/>
        <w:ind w:left="1023" w:hanging="252"/>
      </w:pPr>
      <w:r>
        <w:t>①</w:t>
      </w:r>
      <w:r>
        <w:t xml:space="preserve">　事業実施者の使用する輸入食品原材料の調達価格が、平成</w:t>
      </w:r>
      <w:r>
        <w:t>30</w:t>
      </w:r>
      <w:r>
        <w:t>年から令和４年の５年間の（連続する）任意の３年間の平均調達価格（当該品目の使用実績が一部期間の場合は、その期間の平均。一部期間は合計で１年間以上を必要と</w:t>
      </w:r>
      <w:r>
        <w:lastRenderedPageBreak/>
        <w:t>する。）と比べて、直近</w:t>
      </w:r>
      <w:r>
        <w:t>1</w:t>
      </w:r>
      <w:r>
        <w:t>年間（課題提案書の提出日の前月を起点とする）のうち任意の３ヶ月（申請前）の平均調達価格が</w:t>
      </w:r>
      <w:r>
        <w:t>120</w:t>
      </w:r>
      <w:r>
        <w:t>％を超えていること。</w:t>
      </w:r>
    </w:p>
    <w:p w14:paraId="00000036" w14:textId="77777777" w:rsidR="001A0BF6" w:rsidRDefault="001A0BF6">
      <w:pPr>
        <w:spacing w:line="400" w:lineRule="auto"/>
        <w:ind w:left="990" w:hanging="237"/>
      </w:pPr>
    </w:p>
    <w:p w14:paraId="00000037" w14:textId="77777777" w:rsidR="001A0BF6" w:rsidRDefault="00E26AC9">
      <w:pPr>
        <w:spacing w:line="400" w:lineRule="auto"/>
        <w:ind w:left="1086"/>
      </w:pPr>
      <w:r>
        <w:t>※</w:t>
      </w:r>
      <w:r>
        <w:t xml:space="preserve">　平均調達価格の算定に当たって、（第三者の）調達先との調達時の取引情報等の写しや輸入申告時のインボイスの写しを提出いただくことにより、証明していただく必要があります。調達を自社で行っている場合や、そのほか適切な証明書類がある場合はこの限りではありません。証明が困難な場合は応募できない場合があります。</w:t>
      </w:r>
    </w:p>
    <w:p w14:paraId="00000038" w14:textId="77777777" w:rsidR="001A0BF6" w:rsidRDefault="001A0BF6">
      <w:pPr>
        <w:spacing w:line="400" w:lineRule="auto"/>
        <w:ind w:left="1134" w:hanging="400"/>
      </w:pPr>
    </w:p>
    <w:p w14:paraId="00000039" w14:textId="77777777" w:rsidR="001A0BF6" w:rsidRDefault="00E26AC9">
      <w:pPr>
        <w:spacing w:line="400" w:lineRule="auto"/>
        <w:ind w:left="1096" w:hanging="252"/>
      </w:pPr>
      <w:r>
        <w:t>②</w:t>
      </w:r>
      <w:r>
        <w:t xml:space="preserve">　以下の輸入食品原材料については、現に価格高騰の影響を受けていることが証明されている輸入食品原材料としてみなします。（改めて証明する必要はありません。）</w:t>
      </w:r>
    </w:p>
    <w:p w14:paraId="0000003A" w14:textId="77777777" w:rsidR="001A0BF6" w:rsidRDefault="001A0BF6">
      <w:pPr>
        <w:spacing w:line="400" w:lineRule="auto"/>
        <w:ind w:left="1275" w:hanging="237"/>
      </w:pPr>
    </w:p>
    <w:p w14:paraId="0000003B" w14:textId="77777777" w:rsidR="001A0BF6" w:rsidRDefault="00E26AC9">
      <w:pPr>
        <w:spacing w:line="400" w:lineRule="auto"/>
        <w:ind w:left="990" w:right="-209" w:firstLine="42"/>
      </w:pPr>
      <w:r>
        <w:t>※</w:t>
      </w:r>
      <w:r>
        <w:t xml:space="preserve">　該当する輸入食品原材料のみを使用して製造され</w:t>
      </w:r>
      <w:r>
        <w:t>た加工品を含みます。</w:t>
      </w:r>
    </w:p>
    <w:p w14:paraId="0000003C" w14:textId="77777777" w:rsidR="001A0BF6" w:rsidRDefault="00E26AC9">
      <w:pPr>
        <w:spacing w:line="400" w:lineRule="auto"/>
        <w:ind w:left="990" w:hanging="237"/>
      </w:pPr>
      <w:r>
        <w:rPr>
          <w:noProof/>
        </w:rPr>
        <mc:AlternateContent>
          <mc:Choice Requires="wps">
            <w:drawing>
              <wp:anchor distT="0" distB="0" distL="114300" distR="114300" simplePos="0" relativeHeight="251658240" behindDoc="0" locked="0" layoutInCell="1" hidden="0" allowOverlap="1">
                <wp:simplePos x="0" y="0"/>
                <wp:positionH relativeFrom="column">
                  <wp:posOffset>508000</wp:posOffset>
                </wp:positionH>
                <wp:positionV relativeFrom="paragraph">
                  <wp:posOffset>215900</wp:posOffset>
                </wp:positionV>
                <wp:extent cx="5572125" cy="878205"/>
                <wp:effectExtent l="0" t="0" r="0" b="0"/>
                <wp:wrapNone/>
                <wp:docPr id="2" name="正方形/長方形 2"/>
                <wp:cNvGraphicFramePr/>
                <a:graphic xmlns:a="http://schemas.openxmlformats.org/drawingml/2006/main">
                  <a:graphicData uri="http://schemas.microsoft.com/office/word/2010/wordprocessingShape">
                    <wps:wsp>
                      <wps:cNvSpPr/>
                      <wps:spPr>
                        <a:xfrm>
                          <a:off x="2564700" y="3345660"/>
                          <a:ext cx="5562600" cy="868680"/>
                        </a:xfrm>
                        <a:prstGeom prst="rect">
                          <a:avLst/>
                        </a:prstGeom>
                        <a:noFill/>
                        <a:ln w="9525" cap="flat" cmpd="sng">
                          <a:solidFill>
                            <a:schemeClr val="dk1"/>
                          </a:solidFill>
                          <a:prstDash val="solid"/>
                          <a:round/>
                          <a:headEnd type="none" w="sm" len="sm"/>
                          <a:tailEnd type="none" w="sm" len="sm"/>
                        </a:ln>
                      </wps:spPr>
                      <wps:txbx>
                        <w:txbxContent>
                          <w:p w14:paraId="3D81D976" w14:textId="77777777" w:rsidR="001A0BF6" w:rsidRDefault="001A0BF6">
                            <w:pPr>
                              <w:spacing w:line="240" w:lineRule="auto"/>
                              <w:ind w:left="0"/>
                              <w:textDirection w:val="btLr"/>
                            </w:pPr>
                          </w:p>
                        </w:txbxContent>
                      </wps:txbx>
                      <wps:bodyPr spcFirstLastPara="1" wrap="square" lIns="91425" tIns="91425" rIns="91425" bIns="91425" anchor="ctr" anchorCtr="0">
                        <a:noAutofit/>
                      </wps:bodyPr>
                    </wps:wsp>
                  </a:graphicData>
                </a:graphic>
              </wp:anchor>
            </w:drawing>
          </mc:Choice>
          <mc:Fallback>
            <w:pict>
              <v:rect id="正方形/長方形 2" o:spid="_x0000_s1026" style="position:absolute;left:0;text-align:left;margin-left:40pt;margin-top:17pt;width:438.75pt;height:69.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" filled="f" strokecolor="black [3200]">
                <v:stroke startarrowwidth="narrow" startarrowlength="short" endarrowwidth="narrow" endarrowlength="short" joinstyle="round"/>
                <v:textbox inset="2.53958mm,2.53958mm,2.53958mm,2.53958mm">
                  <w:txbxContent>
                    <w:p w14:paraId="3D81D976" w14:textId="77777777" w:rsidR="001A0BF6" w:rsidRDefault="001A0BF6">
                      <w:pPr>
                        <w:spacing w:line="240" w:lineRule="auto"/>
                        <w:ind w:left="0"/>
                        <w:textDirection w:val="btLr"/>
                      </w:pPr>
                    </w:p>
                  </w:txbxContent>
                </v:textbox>
              </v:rect>
            </w:pict>
          </mc:Fallback>
        </mc:AlternateContent>
      </w:r>
    </w:p>
    <w:p w14:paraId="0000003D" w14:textId="77777777" w:rsidR="001A0BF6" w:rsidRDefault="00E26AC9">
      <w:pPr>
        <w:spacing w:line="400" w:lineRule="auto"/>
        <w:ind w:left="239" w:firstLine="1007"/>
      </w:pPr>
      <w:r>
        <w:t>価格高騰の影響を受けていることが証明されている輸入食品原材料</w:t>
      </w:r>
    </w:p>
    <w:p w14:paraId="0000003E" w14:textId="77777777" w:rsidR="001A0BF6" w:rsidRDefault="00E26AC9">
      <w:pPr>
        <w:spacing w:line="400" w:lineRule="auto"/>
        <w:ind w:left="1232" w:firstLine="264"/>
      </w:pPr>
      <w:r>
        <w:t>小麦、そば、大豆、なたね、パーム油、牛肉、豚肉、鶏肉、粉卵、</w:t>
      </w:r>
    </w:p>
    <w:p w14:paraId="0000003F" w14:textId="77777777" w:rsidR="001A0BF6" w:rsidRDefault="00E26AC9">
      <w:pPr>
        <w:spacing w:line="400" w:lineRule="auto"/>
        <w:ind w:left="1235" w:firstLine="251"/>
      </w:pPr>
      <w:r>
        <w:t>加糖調製品、たら類</w:t>
      </w:r>
    </w:p>
    <w:p w14:paraId="00000040" w14:textId="77777777" w:rsidR="001A0BF6" w:rsidRDefault="00E26AC9">
      <w:pPr>
        <w:spacing w:line="400" w:lineRule="auto"/>
        <w:ind w:left="0"/>
      </w:pPr>
      <w:r>
        <w:t>（２）使用要件</w:t>
      </w:r>
    </w:p>
    <w:p w14:paraId="00000041" w14:textId="77777777" w:rsidR="001A0BF6" w:rsidRDefault="00E26AC9">
      <w:pPr>
        <w:spacing w:line="400" w:lineRule="auto"/>
        <w:ind w:left="504"/>
      </w:pPr>
      <w:r>
        <w:lastRenderedPageBreak/>
        <w:t xml:space="preserve">　以下の</w:t>
      </w:r>
      <w:r>
        <w:t>①</w:t>
      </w:r>
      <w:r>
        <w:t>及び</w:t>
      </w:r>
      <w:r>
        <w:t>②</w:t>
      </w:r>
      <w:r>
        <w:t>の要件に該当することとします。</w:t>
      </w:r>
    </w:p>
    <w:p w14:paraId="00000042" w14:textId="77777777" w:rsidR="001A0BF6" w:rsidRDefault="00E26AC9">
      <w:pPr>
        <w:spacing w:line="400" w:lineRule="auto"/>
        <w:ind w:left="1134" w:hanging="390"/>
      </w:pPr>
      <w:r>
        <w:t>①</w:t>
      </w:r>
      <w:r>
        <w:t xml:space="preserve">　輸入食品原材料が原料として使用されているものであること。</w:t>
      </w:r>
    </w:p>
    <w:p w14:paraId="00000043" w14:textId="77777777" w:rsidR="001A0BF6" w:rsidRDefault="00E26AC9">
      <w:pPr>
        <w:spacing w:line="400" w:lineRule="auto"/>
        <w:ind w:left="1134" w:hanging="400"/>
      </w:pPr>
      <w:r>
        <w:t>②</w:t>
      </w:r>
      <w:r>
        <w:t xml:space="preserve">　輸入食品原材料の使用実績が過去１年以上あること。</w:t>
      </w:r>
    </w:p>
    <w:p w14:paraId="00000044" w14:textId="77777777" w:rsidR="001A0BF6" w:rsidRDefault="001A0BF6">
      <w:pPr>
        <w:spacing w:line="400" w:lineRule="auto"/>
        <w:ind w:left="731"/>
      </w:pPr>
    </w:p>
    <w:p w14:paraId="00000045" w14:textId="77777777" w:rsidR="001A0BF6" w:rsidRDefault="00E26AC9">
      <w:pPr>
        <w:spacing w:line="400" w:lineRule="auto"/>
        <w:ind w:left="1275" w:hanging="280"/>
      </w:pPr>
      <w:r>
        <w:t>※</w:t>
      </w:r>
      <w:r>
        <w:t xml:space="preserve">　原料であることの証明については、原則、食品規格書（商品規格書・商品仕様書・商品カルテ、原材料規格書）等、商品に輸入食品原材料を使用していることが重量ベースでわかるデータ等の写しを提出いただくことにより証明していただく必要があります。</w:t>
      </w:r>
    </w:p>
    <w:p w14:paraId="00000046" w14:textId="77777777" w:rsidR="001A0BF6" w:rsidRDefault="00E26AC9">
      <w:pPr>
        <w:spacing w:line="400" w:lineRule="auto"/>
        <w:ind w:left="1275" w:hanging="280"/>
      </w:pPr>
      <w:r>
        <w:t>※</w:t>
      </w:r>
      <w:r>
        <w:t xml:space="preserve">　なお、必須要件ではありませんが、輸入食品原材料が継続的に使用されていることを示すデータを補足するものとして、同時系列の販売実績データを添付いただくことも可能です。</w:t>
      </w:r>
    </w:p>
    <w:p w14:paraId="00000047" w14:textId="77777777" w:rsidR="001A0BF6" w:rsidRDefault="001A0BF6">
      <w:pPr>
        <w:spacing w:line="400" w:lineRule="auto"/>
        <w:ind w:left="0"/>
      </w:pPr>
    </w:p>
    <w:p w14:paraId="00000048" w14:textId="77777777" w:rsidR="001A0BF6" w:rsidRDefault="00E26AC9">
      <w:pPr>
        <w:spacing w:line="400" w:lineRule="auto"/>
        <w:ind w:left="0"/>
        <w:rPr>
          <w:b/>
          <w:smallCaps/>
          <w:color w:val="4F81BD"/>
        </w:rPr>
      </w:pPr>
      <w:r>
        <w:rPr>
          <w:b/>
          <w:smallCaps/>
          <w:color w:val="4F81BD"/>
        </w:rPr>
        <w:t>５　本事業の支援内容及び補助率等</w:t>
      </w:r>
    </w:p>
    <w:p w14:paraId="00000049" w14:textId="77777777" w:rsidR="001A0BF6" w:rsidRDefault="00E26AC9">
      <w:pPr>
        <w:spacing w:line="400" w:lineRule="auto"/>
        <w:ind w:left="282" w:firstLine="218"/>
      </w:pPr>
      <w:r>
        <w:t>本事業の支援内容は大きく分けて「</w:t>
      </w:r>
      <w:r>
        <w:t xml:space="preserve">A. </w:t>
      </w:r>
      <w:r>
        <w:t>食品製造事業者等と産地の連携強化</w:t>
      </w:r>
      <w:r>
        <w:t>支援」及び「</w:t>
      </w:r>
      <w:r>
        <w:t xml:space="preserve">B. </w:t>
      </w:r>
      <w:r>
        <w:t>食品原材料調達先多角化支援」の２つの取組があります。</w:t>
      </w:r>
    </w:p>
    <w:p w14:paraId="0000004A" w14:textId="77777777" w:rsidR="001A0BF6" w:rsidRDefault="001A0BF6">
      <w:pPr>
        <w:spacing w:line="400" w:lineRule="auto"/>
        <w:ind w:left="0" w:firstLine="504"/>
      </w:pPr>
    </w:p>
    <w:p w14:paraId="0000004B" w14:textId="77777777" w:rsidR="001A0BF6" w:rsidRDefault="00E26AC9">
      <w:pPr>
        <w:spacing w:line="400" w:lineRule="auto"/>
        <w:ind w:left="0" w:firstLine="126"/>
      </w:pPr>
      <w:r>
        <w:t xml:space="preserve">A. </w:t>
      </w:r>
      <w:r>
        <w:t>食品製造事業者等と産地の連携強化支援</w:t>
      </w:r>
    </w:p>
    <w:p w14:paraId="0000004C" w14:textId="77777777" w:rsidR="001A0BF6" w:rsidRDefault="00E26AC9">
      <w:pPr>
        <w:spacing w:line="400" w:lineRule="auto"/>
        <w:ind w:left="126" w:hanging="126"/>
      </w:pPr>
      <w:r>
        <w:t xml:space="preserve">　</w:t>
      </w:r>
      <w:r>
        <w:t xml:space="preserve"> </w:t>
      </w:r>
      <w:r>
        <w:t>食品製造事業者等が求める食品原材料の安定確保により食品産業のサプライチェーン全体での持続可能性を高めるための産地の支援を行うとともに、産地との連携による食</w:t>
      </w:r>
      <w:r>
        <w:lastRenderedPageBreak/>
        <w:t>品原材料切替等（国産食品原材料の取扱量増加を含む。以下同じ。）に伴う機械・設備等の導入・更新、調査、新商品等の開発・製造・販売・</w:t>
      </w:r>
      <w:r>
        <w:t>PR</w:t>
      </w:r>
      <w:r>
        <w:t>等の取組を支援します（産地支援として、</w:t>
      </w:r>
      <w:r>
        <w:t>①</w:t>
      </w:r>
      <w:r>
        <w:t>～</w:t>
      </w:r>
      <w:r>
        <w:t>④</w:t>
      </w:r>
      <w:r>
        <w:t>のいずれかもしくは複数取り組むことが【補助要件】です。）。</w:t>
      </w:r>
    </w:p>
    <w:p w14:paraId="0000004D" w14:textId="77777777" w:rsidR="001A0BF6" w:rsidRDefault="00E26AC9">
      <w:pPr>
        <w:spacing w:line="400" w:lineRule="auto"/>
        <w:ind w:left="0" w:firstLine="378"/>
      </w:pPr>
      <w:r>
        <w:t>①</w:t>
      </w:r>
      <w:r>
        <w:t xml:space="preserve">　産地との連携のための種苗等購入費用</w:t>
      </w:r>
    </w:p>
    <w:p w14:paraId="0000004E" w14:textId="77777777" w:rsidR="001A0BF6" w:rsidRDefault="00E26AC9">
      <w:pPr>
        <w:spacing w:line="400" w:lineRule="auto"/>
        <w:ind w:firstLine="252"/>
      </w:pPr>
      <w:r>
        <w:t>求める品種を産地に生産してもらうための産地へ提供する種苗費用</w:t>
      </w:r>
    </w:p>
    <w:p w14:paraId="0000004F" w14:textId="77777777" w:rsidR="001A0BF6" w:rsidRDefault="00E26AC9">
      <w:pPr>
        <w:spacing w:line="400" w:lineRule="auto"/>
        <w:ind w:left="0" w:firstLine="378"/>
      </w:pPr>
      <w:r>
        <w:t>②</w:t>
      </w:r>
      <w:r>
        <w:t xml:space="preserve">　産地との連携のための機械・設備導入費用</w:t>
      </w:r>
    </w:p>
    <w:p w14:paraId="00000050" w14:textId="77777777" w:rsidR="001A0BF6" w:rsidRDefault="00E26AC9">
      <w:pPr>
        <w:spacing w:line="400" w:lineRule="auto"/>
        <w:ind w:firstLine="252"/>
      </w:pPr>
      <w:r>
        <w:t>産地に引き受け量拡大に対応してもらうための産地へ貸与する収穫機械費用や産地に加工ニーズに合致した食品原材料を出荷してもらうための産地へ貸与する選別機費用</w:t>
      </w:r>
    </w:p>
    <w:p w14:paraId="00000051" w14:textId="77777777" w:rsidR="001A0BF6" w:rsidRDefault="00E26AC9">
      <w:pPr>
        <w:spacing w:line="400" w:lineRule="auto"/>
        <w:ind w:left="0" w:firstLine="378"/>
      </w:pPr>
      <w:r>
        <w:t>③</w:t>
      </w:r>
      <w:r>
        <w:t xml:space="preserve">　産地との連携のための生産作業補助費用、栽培技術等指導費用</w:t>
      </w:r>
    </w:p>
    <w:p w14:paraId="00000052" w14:textId="77777777" w:rsidR="001A0BF6" w:rsidRDefault="00E26AC9">
      <w:pPr>
        <w:spacing w:line="400" w:lineRule="auto"/>
        <w:ind w:left="567" w:firstLine="315"/>
      </w:pPr>
      <w:r>
        <w:t>産地に加工ニーズに沿った良質・多量な食品原材料生産をしてもらうための、食品製造事業者等の社員等を産地へ派遣した生産作業補助費用又は専門家や篤農家を産地</w:t>
      </w:r>
      <w:r>
        <w:t>へ派遣した栽培技術等指導費用</w:t>
      </w:r>
    </w:p>
    <w:p w14:paraId="00000053" w14:textId="77777777" w:rsidR="001A0BF6" w:rsidRDefault="00E26AC9">
      <w:pPr>
        <w:spacing w:line="400" w:lineRule="auto"/>
        <w:ind w:left="0" w:firstLine="378"/>
      </w:pPr>
      <w:r>
        <w:t>④</w:t>
      </w:r>
      <w:r>
        <w:t xml:space="preserve">　</w:t>
      </w:r>
      <w:r>
        <w:t>①</w:t>
      </w:r>
      <w:r>
        <w:t>～</w:t>
      </w:r>
      <w:r>
        <w:t>③</w:t>
      </w:r>
      <w:r>
        <w:t>のこれらに類する取組を行うための費用</w:t>
      </w:r>
    </w:p>
    <w:p w14:paraId="00000054" w14:textId="77777777" w:rsidR="001A0BF6" w:rsidRDefault="00E26AC9">
      <w:pPr>
        <w:spacing w:line="400" w:lineRule="auto"/>
        <w:ind w:left="0" w:firstLine="378"/>
      </w:pPr>
      <w:r>
        <w:t>⑤</w:t>
      </w:r>
      <w:r>
        <w:t xml:space="preserve">　食品表示変更に伴う包装資材の更新費用</w:t>
      </w:r>
    </w:p>
    <w:p w14:paraId="00000055" w14:textId="77777777" w:rsidR="001A0BF6" w:rsidRDefault="00E26AC9">
      <w:pPr>
        <w:spacing w:line="400" w:lineRule="auto"/>
        <w:ind w:firstLine="252"/>
      </w:pPr>
      <w:r>
        <w:t>食品表示変更に伴う包装資材の更新に必要なデザイン作成、初期費用（印刷機切換費用、包装印刷費用）、新デザイン包装資材費用（廃棄された旧包装資材に相当する分又は新デザイン包装資材</w:t>
      </w:r>
      <w:r>
        <w:t>2</w:t>
      </w:r>
      <w:r>
        <w:t>ヶ月分のいずれか低い方）</w:t>
      </w:r>
    </w:p>
    <w:p w14:paraId="00000056" w14:textId="77777777" w:rsidR="001A0BF6" w:rsidRDefault="00E26AC9">
      <w:pPr>
        <w:spacing w:line="400" w:lineRule="auto"/>
        <w:ind w:left="0" w:firstLine="378"/>
      </w:pPr>
      <w:r>
        <w:lastRenderedPageBreak/>
        <w:t>⑥</w:t>
      </w:r>
      <w:r>
        <w:t xml:space="preserve">　新商品開発に伴う機器導入費用（設置費用等含む）</w:t>
      </w:r>
    </w:p>
    <w:p w14:paraId="00000057" w14:textId="77777777" w:rsidR="001A0BF6" w:rsidRDefault="00E26AC9">
      <w:pPr>
        <w:spacing w:line="400" w:lineRule="auto"/>
        <w:ind w:left="0" w:firstLine="630"/>
      </w:pPr>
      <w:r>
        <w:t xml:space="preserve">　新商品の製造に必要な機器の導入費用（新規）</w:t>
      </w:r>
    </w:p>
    <w:p w14:paraId="00000058" w14:textId="77777777" w:rsidR="001A0BF6" w:rsidRDefault="00E26AC9">
      <w:pPr>
        <w:spacing w:line="400" w:lineRule="auto"/>
        <w:ind w:left="0" w:firstLine="378"/>
      </w:pPr>
      <w:r>
        <w:t>⑦</w:t>
      </w:r>
      <w:r>
        <w:t xml:space="preserve">　試作品製造時の原材料費用</w:t>
      </w:r>
    </w:p>
    <w:p w14:paraId="00000059" w14:textId="77777777" w:rsidR="001A0BF6" w:rsidRDefault="00E26AC9">
      <w:pPr>
        <w:spacing w:line="400" w:lineRule="auto"/>
        <w:ind w:firstLine="252"/>
      </w:pPr>
      <w:r>
        <w:t>開発ラボでの原材料費用（製造工場での試作時を含む）</w:t>
      </w:r>
    </w:p>
    <w:p w14:paraId="0000005A" w14:textId="77777777" w:rsidR="001A0BF6" w:rsidRDefault="00E26AC9">
      <w:pPr>
        <w:spacing w:line="400" w:lineRule="auto"/>
        <w:ind w:left="0" w:firstLine="378"/>
      </w:pPr>
      <w:r>
        <w:t>⑧</w:t>
      </w:r>
      <w:r>
        <w:t xml:space="preserve">　試作品</w:t>
      </w:r>
      <w:r>
        <w:t>製造時の機械費用</w:t>
      </w:r>
    </w:p>
    <w:p w14:paraId="0000005B" w14:textId="77777777" w:rsidR="001A0BF6" w:rsidRDefault="00E26AC9">
      <w:pPr>
        <w:spacing w:line="400" w:lineRule="auto"/>
        <w:ind w:left="0" w:firstLine="630"/>
      </w:pPr>
      <w:r>
        <w:t xml:space="preserve">　開発ラボでの機械費用</w:t>
      </w:r>
    </w:p>
    <w:p w14:paraId="0000005C" w14:textId="77777777" w:rsidR="001A0BF6" w:rsidRDefault="00E26AC9">
      <w:pPr>
        <w:spacing w:line="400" w:lineRule="auto"/>
        <w:ind w:left="0" w:firstLine="378"/>
      </w:pPr>
      <w:r>
        <w:t>⑨</w:t>
      </w:r>
      <w:r>
        <w:t xml:space="preserve">　新商品開発調査費用</w:t>
      </w:r>
    </w:p>
    <w:p w14:paraId="0000005D" w14:textId="77777777" w:rsidR="001A0BF6" w:rsidRDefault="00E26AC9">
      <w:pPr>
        <w:spacing w:line="400" w:lineRule="auto"/>
        <w:ind w:left="567" w:firstLine="252"/>
      </w:pPr>
      <w:r>
        <w:t>新商品開発時における事前の市場調査及び開発商品の実地調査費用（国内及び海外調査を含む）</w:t>
      </w:r>
    </w:p>
    <w:p w14:paraId="0000005E" w14:textId="77777777" w:rsidR="001A0BF6" w:rsidRDefault="00E26AC9">
      <w:pPr>
        <w:spacing w:line="400" w:lineRule="auto"/>
        <w:ind w:left="0" w:firstLine="378"/>
      </w:pPr>
      <w:r>
        <w:t>⑩</w:t>
      </w:r>
      <w:r>
        <w:t xml:space="preserve">　新商品等の市販段階における原材料費用</w:t>
      </w:r>
    </w:p>
    <w:p w14:paraId="0000005F" w14:textId="77777777" w:rsidR="001A0BF6" w:rsidRDefault="00E26AC9">
      <w:pPr>
        <w:spacing w:line="400" w:lineRule="auto"/>
        <w:ind w:left="567" w:firstLine="62"/>
      </w:pPr>
      <w:r>
        <w:t xml:space="preserve">　価格が高騰している輸入小麦から国産の小麦や米又はその加工品（小麦粉や米粉）に切り替えて開発した新商品の市販段階（販売促進期間（</w:t>
      </w:r>
      <w:r>
        <w:t>2</w:t>
      </w:r>
      <w:r>
        <w:t>ヶ月間分相当））の原材料費用</w:t>
      </w:r>
    </w:p>
    <w:p w14:paraId="00000060" w14:textId="77777777" w:rsidR="001A0BF6" w:rsidRDefault="00E26AC9">
      <w:pPr>
        <w:spacing w:line="400" w:lineRule="auto"/>
        <w:ind w:left="0" w:firstLine="378"/>
      </w:pPr>
      <w:r>
        <w:t>⑪</w:t>
      </w:r>
      <w:r>
        <w:t xml:space="preserve">　新商品等の製造ラインの変更・増設、一部機器導入費用（設置費用を含む）</w:t>
      </w:r>
    </w:p>
    <w:p w14:paraId="00000061" w14:textId="77777777" w:rsidR="001A0BF6" w:rsidRDefault="00E26AC9">
      <w:pPr>
        <w:spacing w:line="400" w:lineRule="auto"/>
        <w:ind w:left="567" w:firstLine="297"/>
      </w:pPr>
      <w:r>
        <w:t>新商品等の製造に必要な製造ライン上の機器の変更（既存機器の改造を含む）や増設及び機器の導入費用</w:t>
      </w:r>
    </w:p>
    <w:p w14:paraId="00000062" w14:textId="77777777" w:rsidR="001A0BF6" w:rsidRDefault="00E26AC9">
      <w:pPr>
        <w:spacing w:line="400" w:lineRule="auto"/>
        <w:ind w:left="0" w:firstLine="378"/>
      </w:pPr>
      <w:r>
        <w:t>⑫</w:t>
      </w:r>
      <w:r>
        <w:t xml:space="preserve">　新商品等</w:t>
      </w:r>
      <w:r>
        <w:t>PR</w:t>
      </w:r>
      <w:r>
        <w:t>費用</w:t>
      </w:r>
    </w:p>
    <w:p w14:paraId="00000063" w14:textId="77777777" w:rsidR="001A0BF6" w:rsidRDefault="00E26AC9">
      <w:pPr>
        <w:spacing w:line="400" w:lineRule="auto"/>
        <w:ind w:left="567" w:hanging="126"/>
      </w:pPr>
      <w:r>
        <w:lastRenderedPageBreak/>
        <w:t xml:space="preserve">　</w:t>
      </w:r>
      <w:r>
        <w:t xml:space="preserve"> </w:t>
      </w:r>
      <w:r>
        <w:t>新商品等の</w:t>
      </w:r>
      <w:r>
        <w:t>PR</w:t>
      </w:r>
      <w:r>
        <w:t>に係る店頭</w:t>
      </w:r>
      <w:r>
        <w:t>PR</w:t>
      </w:r>
      <w:r>
        <w:t>費用、広告宣伝費用（販促物品に係る費用は含まない）</w:t>
      </w:r>
    </w:p>
    <w:p w14:paraId="00000064" w14:textId="77777777" w:rsidR="001A0BF6" w:rsidRDefault="001A0BF6">
      <w:pPr>
        <w:spacing w:line="400" w:lineRule="auto"/>
        <w:ind w:left="0"/>
      </w:pPr>
    </w:p>
    <w:p w14:paraId="00000065" w14:textId="77777777" w:rsidR="001A0BF6" w:rsidRDefault="00E26AC9">
      <w:pPr>
        <w:spacing w:line="400" w:lineRule="auto"/>
        <w:ind w:left="0"/>
      </w:pPr>
      <w:r>
        <w:t>B</w:t>
      </w:r>
      <w:r>
        <w:t>．食品原材料調達先多角化支援</w:t>
      </w:r>
    </w:p>
    <w:p w14:paraId="00000066" w14:textId="77777777" w:rsidR="001A0BF6" w:rsidRDefault="00E26AC9">
      <w:pPr>
        <w:spacing w:line="400" w:lineRule="auto"/>
        <w:ind w:left="141" w:firstLine="1"/>
      </w:pPr>
      <w:r>
        <w:t xml:space="preserve">　食品原材料調達先の多角化を通じた調達リスク軽減のため、食品原材料切替等に伴う機械・設備等の導入・更新、調査、新商品等の開発・製造・販売・</w:t>
      </w:r>
      <w:r>
        <w:t>PR</w:t>
      </w:r>
      <w:r>
        <w:t>の取組を支援します。</w:t>
      </w:r>
    </w:p>
    <w:p w14:paraId="00000067" w14:textId="77777777" w:rsidR="001A0BF6" w:rsidRDefault="00E26AC9">
      <w:pPr>
        <w:spacing w:line="400" w:lineRule="auto"/>
        <w:ind w:left="141"/>
      </w:pPr>
      <w:r>
        <w:t xml:space="preserve">　</w:t>
      </w:r>
      <w:r>
        <w:t>①</w:t>
      </w:r>
      <w:r>
        <w:t xml:space="preserve">　食品表示変更に伴う包装資材の更新費用</w:t>
      </w:r>
    </w:p>
    <w:p w14:paraId="00000068" w14:textId="77777777" w:rsidR="001A0BF6" w:rsidRDefault="00E26AC9">
      <w:pPr>
        <w:spacing w:line="400" w:lineRule="auto"/>
        <w:ind w:left="678" w:firstLine="252"/>
      </w:pPr>
      <w:r>
        <w:t>食品表示変更に伴う包装資材の更新に必要なデザイン作成、初期費用（印刷</w:t>
      </w:r>
      <w:r>
        <w:t>機切換費用、包装印刷費用）、新デザイン包装資材費用（廃棄された旧包装資材に相当する分又は新デザイン包装資材</w:t>
      </w:r>
      <w:r>
        <w:t>2</w:t>
      </w:r>
      <w:r>
        <w:t>ヶ月分のいずれか低い方）</w:t>
      </w:r>
    </w:p>
    <w:p w14:paraId="00000069" w14:textId="77777777" w:rsidR="001A0BF6" w:rsidRDefault="00E26AC9">
      <w:pPr>
        <w:spacing w:line="400" w:lineRule="auto"/>
        <w:ind w:left="141"/>
      </w:pPr>
      <w:r>
        <w:t xml:space="preserve">　</w:t>
      </w:r>
      <w:r>
        <w:t>②</w:t>
      </w:r>
      <w:r>
        <w:t xml:space="preserve">　新商品開発に伴う機器導入費用（設置費用等含む）</w:t>
      </w:r>
    </w:p>
    <w:p w14:paraId="0000006A" w14:textId="77777777" w:rsidR="001A0BF6" w:rsidRDefault="00E26AC9">
      <w:pPr>
        <w:spacing w:line="400" w:lineRule="auto"/>
        <w:ind w:left="630" w:hanging="489"/>
      </w:pPr>
      <w:r>
        <w:t xml:space="preserve">　　　新商品の製造に必要な機器の導入費用（新規）</w:t>
      </w:r>
    </w:p>
    <w:p w14:paraId="0000006B" w14:textId="77777777" w:rsidR="001A0BF6" w:rsidRDefault="00E26AC9">
      <w:pPr>
        <w:spacing w:line="400" w:lineRule="auto"/>
        <w:ind w:left="141"/>
      </w:pPr>
      <w:r>
        <w:t xml:space="preserve">　</w:t>
      </w:r>
      <w:r>
        <w:t>③</w:t>
      </w:r>
      <w:r>
        <w:t xml:space="preserve">　試作品製造時の原材料費用</w:t>
      </w:r>
    </w:p>
    <w:p w14:paraId="0000006C" w14:textId="77777777" w:rsidR="001A0BF6" w:rsidRDefault="00E26AC9">
      <w:pPr>
        <w:spacing w:line="400" w:lineRule="auto"/>
        <w:ind w:left="141" w:firstLine="756"/>
      </w:pPr>
      <w:r>
        <w:t>開発ラボでの原材料費用（製造工場での試作時を含む）</w:t>
      </w:r>
    </w:p>
    <w:p w14:paraId="0000006D" w14:textId="77777777" w:rsidR="001A0BF6" w:rsidRDefault="00E26AC9">
      <w:pPr>
        <w:spacing w:line="400" w:lineRule="auto"/>
        <w:ind w:left="141" w:firstLine="251"/>
      </w:pPr>
      <w:r>
        <w:t>④</w:t>
      </w:r>
      <w:r>
        <w:t xml:space="preserve">　試作品製造時の機械費用</w:t>
      </w:r>
    </w:p>
    <w:p w14:paraId="0000006E" w14:textId="77777777" w:rsidR="001A0BF6" w:rsidRDefault="00E26AC9">
      <w:pPr>
        <w:spacing w:line="400" w:lineRule="auto"/>
        <w:ind w:left="141" w:firstLine="251"/>
      </w:pPr>
      <w:r>
        <w:t xml:space="preserve">　　開発ラボでの機械費用</w:t>
      </w:r>
    </w:p>
    <w:p w14:paraId="0000006F" w14:textId="77777777" w:rsidR="001A0BF6" w:rsidRDefault="00E26AC9">
      <w:pPr>
        <w:spacing w:line="400" w:lineRule="auto"/>
        <w:ind w:left="141" w:firstLine="251"/>
      </w:pPr>
      <w:r>
        <w:t>⑤</w:t>
      </w:r>
      <w:r>
        <w:t xml:space="preserve">　新商品開発調査費用</w:t>
      </w:r>
    </w:p>
    <w:p w14:paraId="00000070" w14:textId="77777777" w:rsidR="001A0BF6" w:rsidRDefault="00E26AC9">
      <w:pPr>
        <w:spacing w:line="400" w:lineRule="auto"/>
        <w:ind w:left="670" w:firstLine="219"/>
      </w:pPr>
      <w:r>
        <w:lastRenderedPageBreak/>
        <w:t>新商品開発時における事前の市場調査及び開発商品の実地調査費用（国内及び海外調査を含む）</w:t>
      </w:r>
    </w:p>
    <w:p w14:paraId="00000071" w14:textId="77777777" w:rsidR="001A0BF6" w:rsidRDefault="00E26AC9">
      <w:pPr>
        <w:spacing w:line="400" w:lineRule="auto"/>
        <w:ind w:left="141"/>
      </w:pPr>
      <w:r>
        <w:t xml:space="preserve">　</w:t>
      </w:r>
      <w:r>
        <w:t>⑥</w:t>
      </w:r>
      <w:r>
        <w:t xml:space="preserve">　新商品等の市販段階における原材料費用</w:t>
      </w:r>
    </w:p>
    <w:p w14:paraId="00000072" w14:textId="77777777" w:rsidR="001A0BF6" w:rsidRDefault="00E26AC9">
      <w:pPr>
        <w:spacing w:line="400" w:lineRule="auto"/>
        <w:ind w:left="658" w:hanging="517"/>
      </w:pPr>
      <w:r>
        <w:t xml:space="preserve">　　　価格が高騰している輸入小麦から国産の小麦や米又はその加工品（小麦粉や米粉）に切り替えて開発した新商品の市販段階（販売促進期間（</w:t>
      </w:r>
      <w:r>
        <w:t>2</w:t>
      </w:r>
      <w:r>
        <w:t>ヶ月間分相当））の原材料費用</w:t>
      </w:r>
    </w:p>
    <w:p w14:paraId="00000073" w14:textId="77777777" w:rsidR="001A0BF6" w:rsidRDefault="00E26AC9">
      <w:pPr>
        <w:spacing w:line="400" w:lineRule="auto"/>
        <w:ind w:left="141" w:firstLine="251"/>
      </w:pPr>
      <w:r>
        <w:t>⑦</w:t>
      </w:r>
      <w:r>
        <w:t xml:space="preserve">　新商品等の製造ラインの変更・増設、一部機器導入費用（設置費用を含む）</w:t>
      </w:r>
    </w:p>
    <w:p w14:paraId="00000074" w14:textId="77777777" w:rsidR="001A0BF6" w:rsidRDefault="00E26AC9">
      <w:pPr>
        <w:spacing w:line="400" w:lineRule="auto"/>
        <w:ind w:left="615" w:firstLine="277"/>
      </w:pPr>
      <w:r>
        <w:t>新商品等の製造に必要な製造ライン上の機器の変更（既存機器の改造を含む）や増設及び機器の導入費用</w:t>
      </w:r>
    </w:p>
    <w:p w14:paraId="00000075" w14:textId="77777777" w:rsidR="001A0BF6" w:rsidRDefault="00E26AC9">
      <w:pPr>
        <w:spacing w:line="400" w:lineRule="auto"/>
        <w:ind w:left="141"/>
      </w:pPr>
      <w:r>
        <w:t xml:space="preserve">　</w:t>
      </w:r>
      <w:r>
        <w:t>⑧</w:t>
      </w:r>
      <w:r>
        <w:t xml:space="preserve">　新商品等</w:t>
      </w:r>
      <w:r>
        <w:t>PR</w:t>
      </w:r>
      <w:r>
        <w:t>費用</w:t>
      </w:r>
    </w:p>
    <w:p w14:paraId="00000076" w14:textId="77777777" w:rsidR="001A0BF6" w:rsidRDefault="00E26AC9">
      <w:pPr>
        <w:spacing w:line="400" w:lineRule="auto"/>
        <w:ind w:left="628" w:hanging="489"/>
      </w:pPr>
      <w:r>
        <w:t xml:space="preserve">　　　新商品等の</w:t>
      </w:r>
      <w:r>
        <w:t>PR</w:t>
      </w:r>
      <w:r>
        <w:t>に係る店頭</w:t>
      </w:r>
      <w:r>
        <w:t>PR</w:t>
      </w:r>
      <w:r>
        <w:t>費用、広告宣伝費用（販促物品に係る費用は含まない）</w:t>
      </w:r>
    </w:p>
    <w:sdt>
      <w:sdtPr>
        <w:tag w:val="goog_rdk_8"/>
        <w:id w:val="-1098477427"/>
      </w:sdtPr>
      <w:sdtEndPr/>
      <w:sdtContent>
        <w:p w14:paraId="00000077" w14:textId="77777777" w:rsidR="001A0BF6" w:rsidRDefault="00E26AC9">
          <w:pPr>
            <w:spacing w:line="400" w:lineRule="auto"/>
            <w:ind w:left="0"/>
            <w:rPr>
              <w:ins w:id="5" w:author="石井葉介" w:date="2024-08-19T05:39:00Z"/>
            </w:rPr>
          </w:pPr>
          <w:sdt>
            <w:sdtPr>
              <w:tag w:val="goog_rdk_7"/>
              <w:id w:val="1929385982"/>
            </w:sdtPr>
            <w:sdtEndPr/>
            <w:sdtContent/>
          </w:sdt>
        </w:p>
      </w:sdtContent>
    </w:sdt>
    <w:p w14:paraId="00000078" w14:textId="77777777" w:rsidR="001A0BF6" w:rsidRDefault="001A0BF6">
      <w:pPr>
        <w:spacing w:line="400" w:lineRule="auto"/>
        <w:ind w:left="0"/>
      </w:pPr>
    </w:p>
    <w:sdt>
      <w:sdtPr>
        <w:tag w:val="goog_rdk_12"/>
        <w:id w:val="-1257352982"/>
      </w:sdtPr>
      <w:sdtEndPr/>
      <w:sdtContent>
        <w:p w14:paraId="00000079" w14:textId="77777777" w:rsidR="001A0BF6" w:rsidRPr="001A0BF6" w:rsidRDefault="00E26AC9">
          <w:pPr>
            <w:spacing w:line="400" w:lineRule="auto"/>
            <w:ind w:left="0"/>
            <w:rPr>
              <w:b/>
              <w:rPrChange w:id="6" w:author="石井葉介" w:date="2024-08-19T05:39:00Z">
                <w:rPr/>
              </w:rPrChange>
            </w:rPr>
          </w:pPr>
          <w:sdt>
            <w:sdtPr>
              <w:tag w:val="goog_rdk_10"/>
              <w:id w:val="-1018229317"/>
            </w:sdtPr>
            <w:sdtEndPr/>
            <w:sdtContent>
              <w:ins w:id="7" w:author="石井葉介" w:date="2024-08-19T05:40:00Z">
                <w:r>
                  <w:t>注：</w:t>
                </w:r>
              </w:ins>
            </w:sdtContent>
          </w:sdt>
          <w:sdt>
            <w:sdtPr>
              <w:tag w:val="goog_rdk_11"/>
              <w:id w:val="175699782"/>
            </w:sdtPr>
            <w:sdtEndPr/>
            <w:sdtContent>
              <w:r>
                <w:rPr>
                  <w:b/>
                  <w:rPrChange w:id="8" w:author="石井葉介" w:date="2024-08-19T05:39:00Z">
                    <w:rPr/>
                  </w:rPrChange>
                </w:rPr>
                <w:t>A</w:t>
              </w:r>
              <w:r>
                <w:rPr>
                  <w:rFonts w:hint="eastAsia"/>
                  <w:b/>
                  <w:rPrChange w:id="9" w:author="石井葉介" w:date="2024-08-19T05:39:00Z">
                    <w:rPr>
                      <w:rFonts w:hint="eastAsia"/>
                    </w:rPr>
                  </w:rPrChange>
                </w:rPr>
                <w:t>、</w:t>
              </w:r>
              <w:r>
                <w:rPr>
                  <w:b/>
                  <w:rPrChange w:id="10" w:author="石井葉介" w:date="2024-08-19T05:39:00Z">
                    <w:rPr/>
                  </w:rPrChange>
                </w:rPr>
                <w:t>B</w:t>
              </w:r>
              <w:r>
                <w:rPr>
                  <w:rFonts w:hint="eastAsia"/>
                  <w:b/>
                  <w:rPrChange w:id="11" w:author="石井葉介" w:date="2024-08-19T05:39:00Z">
                    <w:rPr>
                      <w:rFonts w:hint="eastAsia"/>
                    </w:rPr>
                  </w:rPrChange>
                </w:rPr>
                <w:t>共通注意事項</w:t>
              </w:r>
            </w:sdtContent>
          </w:sdt>
        </w:p>
      </w:sdtContent>
    </w:sdt>
    <w:p w14:paraId="0000007A" w14:textId="77777777" w:rsidR="001A0BF6" w:rsidRDefault="00E26AC9">
      <w:pPr>
        <w:spacing w:line="400" w:lineRule="auto"/>
        <w:ind w:left="759" w:hanging="252"/>
      </w:pPr>
      <w:r>
        <w:t>※</w:t>
      </w:r>
      <w:r>
        <w:t xml:space="preserve">　補助率は</w:t>
      </w:r>
      <w:r>
        <w:t>1/2</w:t>
      </w:r>
      <w:r>
        <w:t>以内とし、補助金の上限は</w:t>
      </w:r>
      <w:r>
        <w:t>1</w:t>
      </w:r>
      <w:r>
        <w:t>件当たり</w:t>
      </w:r>
      <w:r>
        <w:t>5</w:t>
      </w:r>
      <w:r>
        <w:t>億円、下限は</w:t>
      </w:r>
      <w:r>
        <w:t>100</w:t>
      </w:r>
      <w:r>
        <w:t>万円とします。</w:t>
      </w:r>
    </w:p>
    <w:p w14:paraId="0000007B" w14:textId="77777777" w:rsidR="001A0BF6" w:rsidRDefault="00E26AC9">
      <w:pPr>
        <w:spacing w:line="400" w:lineRule="auto"/>
        <w:ind w:left="759" w:hanging="252"/>
      </w:pPr>
      <w:r>
        <w:t>※</w:t>
      </w:r>
      <w:r>
        <w:t xml:space="preserve">　</w:t>
      </w:r>
      <w:r>
        <w:t>A⑩</w:t>
      </w:r>
      <w:r>
        <w:t>、</w:t>
      </w:r>
      <w:r>
        <w:t>B⑥</w:t>
      </w:r>
      <w:r>
        <w:t>（新商品の市販段階における原材料費用）の補助率については、中小事業者及び中堅事業者（資本金</w:t>
      </w:r>
      <w:r>
        <w:t>10</w:t>
      </w:r>
      <w:r>
        <w:t>億円未満の法人であること又は従業員数が</w:t>
      </w:r>
      <w:r>
        <w:lastRenderedPageBreak/>
        <w:t>2000</w:t>
      </w:r>
      <w:r>
        <w:t>人以下であること）にあっては</w:t>
      </w:r>
      <w:r>
        <w:t>1/2</w:t>
      </w:r>
      <w:r>
        <w:t>以内とし、それ以外の事業者にあっては</w:t>
      </w:r>
      <w:r>
        <w:t>1/3</w:t>
      </w:r>
      <w:r>
        <w:t>以内とします。補助金の上限は、上記と別に</w:t>
      </w:r>
      <w:r>
        <w:t>1</w:t>
      </w:r>
      <w:r>
        <w:t>億円、下限は</w:t>
      </w:r>
      <w:r>
        <w:t>100</w:t>
      </w:r>
      <w:r>
        <w:t>万円とします。</w:t>
      </w:r>
    </w:p>
    <w:p w14:paraId="0000007C" w14:textId="77777777" w:rsidR="001A0BF6" w:rsidRDefault="00E26AC9">
      <w:pPr>
        <w:spacing w:line="400" w:lineRule="auto"/>
        <w:ind w:left="759" w:hanging="252"/>
      </w:pPr>
      <w:r>
        <w:t>※</w:t>
      </w:r>
      <w:r>
        <w:t xml:space="preserve">　この事業でいう「新商品等」は、業務用、民生用（家庭用）問わず、また</w:t>
      </w:r>
      <w:r>
        <w:t>PB</w:t>
      </w:r>
      <w:r>
        <w:t>品、</w:t>
      </w:r>
      <w:r>
        <w:t>NB</w:t>
      </w:r>
      <w:r>
        <w:t>品問わず、原</w:t>
      </w:r>
      <w:r>
        <w:t>材料切替等に伴い、新しく販売する「新発売」の商品とします。例えば国産原材料を活用するなど既存の商品よりも付加価値の高い商品を新たに販売する場合等が該当します。（</w:t>
      </w:r>
      <w:r>
        <w:t>A⑩</w:t>
      </w:r>
      <w:r>
        <w:t>、</w:t>
      </w:r>
      <w:r>
        <w:t>B⑥</w:t>
      </w:r>
      <w:r>
        <w:t>の原材料費用については民生用（家庭用）のみ）。</w:t>
      </w:r>
    </w:p>
    <w:p w14:paraId="0000007D" w14:textId="77777777" w:rsidR="001A0BF6" w:rsidRDefault="00E26AC9">
      <w:pPr>
        <w:spacing w:line="400" w:lineRule="auto"/>
        <w:ind w:left="708" w:firstLine="252"/>
      </w:pPr>
      <w:r>
        <w:t>また、「新商品等」には、原材料比率を変更したことによりリニューアルした商品（例：商品名は変更せずに国産小麦の比率を増加した場合など）など、パッケージに改めてその旨記載していない商品を含みます。</w:t>
      </w:r>
    </w:p>
    <w:p w14:paraId="0000007E" w14:textId="77777777" w:rsidR="001A0BF6" w:rsidRDefault="00E26AC9">
      <w:pPr>
        <w:spacing w:line="400" w:lineRule="auto"/>
        <w:ind w:left="759" w:hanging="252"/>
      </w:pPr>
      <w:r>
        <w:t>※</w:t>
      </w:r>
      <w:r>
        <w:t xml:space="preserve">　機器の導入に当たっては、既存の機器よりも機能を高めた機器に置き換えるものとします。ただし、新商品の製造工程上、真に必要な機器であっても、耐用年数の過ぎた機器の単なる入れ替えは認められません。</w:t>
      </w:r>
    </w:p>
    <w:p w14:paraId="0000007F" w14:textId="77777777" w:rsidR="001A0BF6" w:rsidRDefault="00E26AC9">
      <w:pPr>
        <w:spacing w:line="400" w:lineRule="auto"/>
        <w:ind w:left="759" w:hanging="252"/>
      </w:pPr>
      <w:r>
        <w:t>※</w:t>
      </w:r>
      <w:r>
        <w:t xml:space="preserve">　</w:t>
      </w:r>
      <w:r>
        <w:t>A⑩</w:t>
      </w:r>
      <w:r>
        <w:t>、</w:t>
      </w:r>
      <w:r>
        <w:t>B⑥</w:t>
      </w:r>
      <w:r>
        <w:t>の原材料費用について、原材料の</w:t>
      </w:r>
      <w:r>
        <w:rPr>
          <w:b/>
        </w:rPr>
        <w:t>切り替え分（切り替えた差分のみ）が補助対象</w:t>
      </w:r>
      <w:r>
        <w:t>となります。切り替える量に要件はありませんが、切り替えではなく単純に原材料を追加する場合や輸入食品原材料の使用量減少分を超える国産食品</w:t>
      </w:r>
      <w:r>
        <w:lastRenderedPageBreak/>
        <w:t>原材料の増加分は「切り替えた差分」に当たらないため、補助対象となりません。</w:t>
      </w:r>
    </w:p>
    <w:p w14:paraId="00000080" w14:textId="77777777" w:rsidR="001A0BF6" w:rsidRDefault="00E26AC9">
      <w:pPr>
        <w:spacing w:line="400" w:lineRule="auto"/>
        <w:ind w:left="756" w:hanging="252"/>
      </w:pPr>
      <w:r>
        <w:t>※</w:t>
      </w:r>
      <w:r>
        <w:t xml:space="preserve">　原材料費用につい</w:t>
      </w:r>
      <w:r>
        <w:t>て、共同申請等により同一の取組で複数の段階の商品が生産されるときは、二重補助の防止と産地との連携強化・一次加工業者優先の観点から生産段階に最も近い製品のみを対象とします。業務用製品の原材料は支援対象ではありませんが、ユーザーサイドと連携して取組を実施することにより共同で申請する場合対象とすることができます。</w:t>
      </w:r>
    </w:p>
    <w:p w14:paraId="00000081" w14:textId="77777777" w:rsidR="001A0BF6" w:rsidRDefault="00E26AC9">
      <w:pPr>
        <w:spacing w:line="400" w:lineRule="auto"/>
        <w:ind w:left="759" w:hanging="252"/>
      </w:pPr>
      <w:r>
        <w:t>※</w:t>
      </w:r>
      <w:r>
        <w:t xml:space="preserve">　原材料費用について、事業実施者が、本事業の実施において調達する農林水産物については、事業の実施に真に必要な量とし、やむを得ない場合を除き、余剰が発生する調達は行わないものとします（事業によらない調達</w:t>
      </w:r>
      <w:r>
        <w:t>分は除く）。</w:t>
      </w:r>
    </w:p>
    <w:p w14:paraId="00000082" w14:textId="77777777" w:rsidR="001A0BF6" w:rsidRDefault="001A0BF6">
      <w:pPr>
        <w:spacing w:line="400" w:lineRule="auto"/>
        <w:ind w:left="0"/>
      </w:pPr>
    </w:p>
    <w:p w14:paraId="00000083" w14:textId="77777777" w:rsidR="001A0BF6" w:rsidRDefault="00E26AC9">
      <w:pPr>
        <w:spacing w:line="400" w:lineRule="auto"/>
        <w:ind w:left="0"/>
        <w:rPr>
          <w:b/>
          <w:smallCaps/>
          <w:color w:val="4F81BD"/>
        </w:rPr>
      </w:pPr>
      <w:r>
        <w:rPr>
          <w:b/>
          <w:smallCaps/>
          <w:color w:val="4F81BD"/>
        </w:rPr>
        <w:t>６　補助対象経費</w:t>
      </w:r>
    </w:p>
    <w:p w14:paraId="00000084" w14:textId="77777777" w:rsidR="001A0BF6" w:rsidRDefault="00E26AC9">
      <w:pPr>
        <w:spacing w:line="400" w:lineRule="auto"/>
        <w:ind w:left="237" w:firstLine="252"/>
      </w:pPr>
      <w:r>
        <w:t>事業を実施するために必要となる経費は、事業拡大につながる事業資産（有形・無形）への相応の投資を含むものであり、本事業の対象として明確に区分できるものである必要があります。対象経費は必要性及び金額の妥当性を証拠書類によって明確に確認できるもので、かつ事業実施者自身の支出金額が確認できる、「７　補助対象経費の区分」で定める経費です。なお、その経理に当たっては、他の事業費と区別して経理を行う必要があります。</w:t>
      </w:r>
    </w:p>
    <w:p w14:paraId="00000085" w14:textId="77777777" w:rsidR="001A0BF6" w:rsidRDefault="00E26AC9">
      <w:pPr>
        <w:spacing w:line="400" w:lineRule="auto"/>
        <w:ind w:left="237" w:firstLine="252"/>
      </w:pPr>
      <w:r>
        <w:rPr>
          <w:b/>
        </w:rPr>
        <w:lastRenderedPageBreak/>
        <w:t>対象経費は、原則、交付決定を受けた日付以降に契約（発注）を行い、補助事業</w:t>
      </w:r>
      <w:r>
        <w:rPr>
          <w:b/>
        </w:rPr>
        <w:t>実施期間内に支払いまで完了したものが対象となります</w:t>
      </w:r>
      <w:r>
        <w:t>。ただし、事務局へ別記様式第４号による交付決定前着手届出を提出し、事前着手の承認を受けた場合又は事業計画書に明記し交付決定の通知を受けた場合には、交付決定を受けた日如何にかかわらず、令和５年</w:t>
      </w:r>
      <w:r>
        <w:t>11</w:t>
      </w:r>
      <w:r>
        <w:t>月</w:t>
      </w:r>
      <w:r>
        <w:t>29</w:t>
      </w:r>
      <w:r>
        <w:t>日以降に発生した経費についても補助対象とすることが可能です。</w:t>
      </w:r>
    </w:p>
    <w:p w14:paraId="00000086" w14:textId="77777777" w:rsidR="001A0BF6" w:rsidRDefault="00E26AC9">
      <w:pPr>
        <w:spacing w:line="400" w:lineRule="auto"/>
        <w:ind w:left="237" w:firstLine="252"/>
      </w:pPr>
      <w:r>
        <w:t>また、令和５年</w:t>
      </w:r>
      <w:r>
        <w:t>11</w:t>
      </w:r>
      <w:r>
        <w:t>月</w:t>
      </w:r>
      <w:r>
        <w:t>29</w:t>
      </w:r>
      <w:r>
        <w:t>日から応募申請前までに発注した事業に要する経費を補助対象経費とする場合や、応募申請後から採択通知の受領日までの間に発注が見込まれる場合は、事業計画書に明記することで事前着手申請</w:t>
      </w:r>
      <w:r>
        <w:t>とみなすことができます（この場合、別記様式第４号の提出は不要ですが、事業着手を証明する書類の写しが必要です。）。</w:t>
      </w:r>
    </w:p>
    <w:p w14:paraId="00000087" w14:textId="77777777" w:rsidR="001A0BF6" w:rsidRDefault="00E26AC9">
      <w:pPr>
        <w:spacing w:line="400" w:lineRule="auto"/>
        <w:ind w:left="237" w:firstLine="252"/>
      </w:pPr>
      <w:r>
        <w:t>なお、応募審査では本補助金の趣旨に沿った事業計画を策定しているか確認し、評価の高いものから採択されますが、</w:t>
      </w:r>
      <w:r>
        <w:rPr>
          <w:b/>
        </w:rPr>
        <w:t>採択されたことをもって応募時に計上している経費がすべて補助対象として認められる訳ではありません</w:t>
      </w:r>
      <w:r>
        <w:t>。交付申請時に以下の経費区分に該当しないと判断される経費を計上されている場合は補助対象外となりますので、予めよくご確認の上、申請してください。なお、機械装置・システム構築費については、減価償却資産の</w:t>
      </w:r>
      <w:r>
        <w:t>耐用年数等に関する省令（昭和</w:t>
      </w:r>
      <w:r>
        <w:t>40</w:t>
      </w:r>
      <w:r>
        <w:t>年大蔵省令第</w:t>
      </w:r>
      <w:r>
        <w:t>15</w:t>
      </w:r>
      <w:r>
        <w:t>号）に基づき交付審査を行います。</w:t>
      </w:r>
    </w:p>
    <w:p w14:paraId="00000088" w14:textId="77777777" w:rsidR="001A0BF6" w:rsidRDefault="00E26AC9">
      <w:pPr>
        <w:spacing w:line="400" w:lineRule="auto"/>
        <w:ind w:left="237" w:firstLine="252"/>
      </w:pPr>
      <w:r>
        <w:lastRenderedPageBreak/>
        <w:t>経費精算の際には、確かに発注を行い、実際に支払いを行ったことがわかるよう、証憑類（見積書、注文書、納品書、請求書、振込証明等）を提出することが必要です。</w:t>
      </w:r>
    </w:p>
    <w:p w14:paraId="00000089" w14:textId="77777777" w:rsidR="001A0BF6" w:rsidRDefault="00E26AC9">
      <w:pPr>
        <w:ind w:firstLine="595"/>
      </w:pPr>
      <w:r>
        <w:br w:type="page"/>
      </w:r>
    </w:p>
    <w:p w14:paraId="0000008A" w14:textId="77777777" w:rsidR="001A0BF6" w:rsidRDefault="001A0BF6">
      <w:pPr>
        <w:spacing w:line="400" w:lineRule="auto"/>
        <w:ind w:left="0"/>
      </w:pPr>
    </w:p>
    <w:p w14:paraId="0000008B" w14:textId="77777777" w:rsidR="001A0BF6" w:rsidRDefault="00E26AC9">
      <w:pPr>
        <w:spacing w:line="400" w:lineRule="auto"/>
        <w:ind w:left="0"/>
        <w:rPr>
          <w:b/>
          <w:smallCaps/>
          <w:color w:val="4F81BD"/>
        </w:rPr>
      </w:pPr>
      <w:r>
        <w:rPr>
          <w:b/>
          <w:smallCaps/>
          <w:color w:val="4F81BD"/>
        </w:rPr>
        <w:t>７　補助対象経費の区分</w:t>
      </w:r>
    </w:p>
    <w:p w14:paraId="0000008C" w14:textId="77777777" w:rsidR="001A0BF6" w:rsidRDefault="00E26AC9">
      <w:pPr>
        <w:spacing w:line="400" w:lineRule="auto"/>
        <w:ind w:left="0" w:firstLine="252"/>
      </w:pPr>
      <w:r>
        <w:t>補助対象経費の区分</w:t>
      </w:r>
    </w:p>
    <w:tbl>
      <w:tblPr>
        <w:tblStyle w:val="af7"/>
        <w:tblW w:w="95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8147"/>
      </w:tblGrid>
      <w:tr w:rsidR="001A0BF6" w14:paraId="3418DB7E" w14:textId="77777777">
        <w:tc>
          <w:tcPr>
            <w:tcW w:w="9560" w:type="dxa"/>
            <w:gridSpan w:val="2"/>
          </w:tcPr>
          <w:p w14:paraId="0000008D" w14:textId="77777777" w:rsidR="001A0BF6" w:rsidRDefault="00E26AC9">
            <w:pPr>
              <w:spacing w:line="400" w:lineRule="auto"/>
              <w:ind w:left="0"/>
            </w:pPr>
            <w:r>
              <w:t>５のＡの事業で産地との連携のための取組に係るもの</w:t>
            </w:r>
          </w:p>
        </w:tc>
      </w:tr>
      <w:tr w:rsidR="001A0BF6" w14:paraId="38A93B7A" w14:textId="77777777">
        <w:tc>
          <w:tcPr>
            <w:tcW w:w="1413" w:type="dxa"/>
          </w:tcPr>
          <w:p w14:paraId="0000008F" w14:textId="77777777" w:rsidR="001A0BF6" w:rsidRDefault="00E26AC9">
            <w:pPr>
              <w:spacing w:line="400" w:lineRule="auto"/>
              <w:ind w:left="0"/>
            </w:pPr>
            <w:r>
              <w:t>機械・</w:t>
            </w:r>
          </w:p>
          <w:p w14:paraId="00000090" w14:textId="77777777" w:rsidR="001A0BF6" w:rsidRDefault="00E26AC9">
            <w:pPr>
              <w:spacing w:line="400" w:lineRule="auto"/>
              <w:ind w:left="0"/>
            </w:pPr>
            <w:r>
              <w:t>設備費</w:t>
            </w:r>
          </w:p>
        </w:tc>
        <w:tc>
          <w:tcPr>
            <w:tcW w:w="8147" w:type="dxa"/>
          </w:tcPr>
          <w:p w14:paraId="00000091" w14:textId="77777777" w:rsidR="001A0BF6" w:rsidRDefault="00E26AC9">
            <w:pPr>
              <w:spacing w:line="400" w:lineRule="auto"/>
              <w:ind w:left="0" w:firstLine="252"/>
            </w:pPr>
            <w:r>
              <w:t>食品製造事業者等が行う別表の第２の</w:t>
            </w:r>
            <w:r>
              <w:t>A</w:t>
            </w:r>
            <w:r>
              <w:t>の</w:t>
            </w:r>
            <w:r>
              <w:t>①~④</w:t>
            </w:r>
            <w:r>
              <w:t>の取組のため、生産から出荷までの範囲で産地で使用するもので、本事業のために使用される機械・設備の購入、製作に要する経費</w:t>
            </w:r>
          </w:p>
          <w:p w14:paraId="00000092" w14:textId="77777777" w:rsidR="001A0BF6" w:rsidRDefault="00E26AC9">
            <w:pPr>
              <w:spacing w:line="400" w:lineRule="auto"/>
              <w:ind w:left="504" w:hanging="504"/>
            </w:pPr>
            <w:r>
              <w:t>※</w:t>
            </w:r>
            <w:r>
              <w:t>１　機械・設備のオプション・付属品は、本事業のために必要なものに限る。</w:t>
            </w:r>
          </w:p>
          <w:p w14:paraId="00000093" w14:textId="77777777" w:rsidR="001A0BF6" w:rsidRDefault="00E26AC9">
            <w:pPr>
              <w:spacing w:line="400" w:lineRule="auto"/>
              <w:ind w:left="504" w:hanging="504"/>
            </w:pPr>
            <w:r>
              <w:t>※</w:t>
            </w:r>
            <w:r>
              <w:t>２　減価償却資産の耐用年数等に関する省令（昭和</w:t>
            </w:r>
            <w:r>
              <w:t>40</w:t>
            </w:r>
            <w:r>
              <w:t>年大蔵省令第</w:t>
            </w:r>
            <w:r>
              <w:t>15</w:t>
            </w:r>
            <w:r>
              <w:t>号）における「機械及び装置」、「器具及び備品」、「工具」に係る経費が対象となる。「建物」、「建物付属設備」、「構築物」、「船舶」、「航空機」、「車両及び運搬具」に係る経費は補助対象外となるので注意すること。</w:t>
            </w:r>
          </w:p>
          <w:p w14:paraId="00000094" w14:textId="77777777" w:rsidR="001A0BF6" w:rsidRDefault="00E26AC9">
            <w:pPr>
              <w:spacing w:line="400" w:lineRule="auto"/>
              <w:ind w:left="504" w:hanging="504"/>
            </w:pPr>
            <w:r>
              <w:t>※</w:t>
            </w:r>
            <w:r>
              <w:t>３　１件当たりの取得価格又は効用の増加価格が</w:t>
            </w:r>
            <w:r>
              <w:t>50</w:t>
            </w:r>
            <w:r>
              <w:t>万円以上のものに限る。「効用の増加価格」とは、補助対象経費により</w:t>
            </w:r>
            <w:r>
              <w:t xml:space="preserve"> </w:t>
            </w:r>
            <w:r>
              <w:t>施設・設備の効用を増加させた費用（器具、備品等およびその設置等にかかる工事費）をいう。</w:t>
            </w:r>
          </w:p>
          <w:p w14:paraId="00000095" w14:textId="77777777" w:rsidR="001A0BF6" w:rsidRDefault="00E26AC9">
            <w:pPr>
              <w:spacing w:line="400" w:lineRule="auto"/>
              <w:ind w:left="504" w:hanging="504"/>
            </w:pPr>
            <w:r>
              <w:lastRenderedPageBreak/>
              <w:t>※</w:t>
            </w:r>
            <w:r>
              <w:t>４　生産から出荷までの範囲外又は産地で使用しないものは補助対象外とする。</w:t>
            </w:r>
          </w:p>
          <w:p w14:paraId="00000096" w14:textId="77777777" w:rsidR="001A0BF6" w:rsidRDefault="00E26AC9">
            <w:pPr>
              <w:spacing w:line="400" w:lineRule="auto"/>
              <w:ind w:left="504" w:hanging="504"/>
            </w:pPr>
            <w:r>
              <w:t>※</w:t>
            </w:r>
            <w:r>
              <w:t>５　既存機械・設備の改良、改修、改造、再整備等は補助対象外とする。</w:t>
            </w:r>
          </w:p>
          <w:p w14:paraId="00000097" w14:textId="77777777" w:rsidR="001A0BF6" w:rsidRDefault="00E26AC9">
            <w:pPr>
              <w:spacing w:line="400" w:lineRule="auto"/>
              <w:ind w:left="0"/>
            </w:pPr>
            <w:r>
              <w:t>※</w:t>
            </w:r>
            <w:r>
              <w:t>６　リース・レンタル料は補助対象外とする。</w:t>
            </w:r>
          </w:p>
          <w:p w14:paraId="00000098" w14:textId="77777777" w:rsidR="001A0BF6" w:rsidRDefault="00E26AC9">
            <w:pPr>
              <w:spacing w:line="400" w:lineRule="auto"/>
              <w:ind w:left="504" w:hanging="504"/>
            </w:pPr>
            <w:r>
              <w:t>※</w:t>
            </w:r>
            <w:r>
              <w:t>７</w:t>
            </w:r>
            <w:r>
              <w:t xml:space="preserve"> </w:t>
            </w:r>
            <w:r>
              <w:t>「機械・設備費」に関する作業に関して、エンジニアなどの旅費等は、切り分けられる場合には外注費とする。旅費に関</w:t>
            </w:r>
            <w:r>
              <w:t>して支給基準は、事務局が定めるとおりとする。</w:t>
            </w:r>
          </w:p>
        </w:tc>
      </w:tr>
      <w:tr w:rsidR="001A0BF6" w14:paraId="4F5B94D5" w14:textId="77777777">
        <w:tc>
          <w:tcPr>
            <w:tcW w:w="1413" w:type="dxa"/>
          </w:tcPr>
          <w:p w14:paraId="00000099" w14:textId="77777777" w:rsidR="001A0BF6" w:rsidRDefault="00E26AC9">
            <w:pPr>
              <w:spacing w:line="400" w:lineRule="auto"/>
              <w:ind w:left="0"/>
            </w:pPr>
            <w:r>
              <w:lastRenderedPageBreak/>
              <w:t>消耗品費</w:t>
            </w:r>
          </w:p>
        </w:tc>
        <w:tc>
          <w:tcPr>
            <w:tcW w:w="8147" w:type="dxa"/>
          </w:tcPr>
          <w:p w14:paraId="0000009A" w14:textId="77777777" w:rsidR="001A0BF6" w:rsidRDefault="00E26AC9">
            <w:pPr>
              <w:spacing w:line="400" w:lineRule="auto"/>
              <w:ind w:left="0" w:firstLine="252"/>
            </w:pPr>
            <w:r>
              <w:t>食品製造事業者等が行う別表の第２の</w:t>
            </w:r>
            <w:r>
              <w:t>A</w:t>
            </w:r>
            <w:r>
              <w:t>の</w:t>
            </w:r>
            <w:r>
              <w:t>①~④</w:t>
            </w:r>
            <w:r>
              <w:t>の取組のために使用するもので本事業のために使用される消耗品</w:t>
            </w:r>
          </w:p>
          <w:p w14:paraId="0000009B" w14:textId="77777777" w:rsidR="001A0BF6" w:rsidRDefault="00E26AC9">
            <w:pPr>
              <w:spacing w:line="400" w:lineRule="auto"/>
              <w:ind w:left="0"/>
            </w:pPr>
            <w:r>
              <w:t>※</w:t>
            </w:r>
            <w:r>
              <w:t>１　他への使用用途がないものに限る。</w:t>
            </w:r>
          </w:p>
          <w:p w14:paraId="0000009C" w14:textId="77777777" w:rsidR="001A0BF6" w:rsidRDefault="00E26AC9">
            <w:pPr>
              <w:spacing w:line="400" w:lineRule="auto"/>
              <w:ind w:left="504" w:hanging="504"/>
            </w:pPr>
            <w:r>
              <w:t>※</w:t>
            </w:r>
            <w:r>
              <w:t>２　１件当たりの取得価格が５万円未満のものに限る。</w:t>
            </w:r>
          </w:p>
          <w:p w14:paraId="0000009D" w14:textId="77777777" w:rsidR="001A0BF6" w:rsidRDefault="00E26AC9">
            <w:pPr>
              <w:spacing w:line="400" w:lineRule="auto"/>
              <w:ind w:left="504" w:hanging="504"/>
            </w:pPr>
            <w:r>
              <w:t>※</w:t>
            </w:r>
            <w:r>
              <w:t>３　事業実施期間内に確実に使用又は費消できるものに限る（量等）。使用又は費消できなかったものは補助対象外とする。</w:t>
            </w:r>
          </w:p>
          <w:p w14:paraId="0000009E" w14:textId="77777777" w:rsidR="001A0BF6" w:rsidRDefault="00E26AC9">
            <w:pPr>
              <w:spacing w:line="400" w:lineRule="auto"/>
              <w:ind w:left="504" w:hanging="504"/>
            </w:pPr>
            <w:r>
              <w:t>※</w:t>
            </w:r>
            <w:r>
              <w:t>４　リース・レンタル料は補助対象外とする。</w:t>
            </w:r>
          </w:p>
        </w:tc>
      </w:tr>
      <w:tr w:rsidR="001A0BF6" w14:paraId="07697D3C" w14:textId="77777777">
        <w:tc>
          <w:tcPr>
            <w:tcW w:w="1413" w:type="dxa"/>
          </w:tcPr>
          <w:p w14:paraId="0000009F" w14:textId="77777777" w:rsidR="001A0BF6" w:rsidRDefault="00E26AC9">
            <w:pPr>
              <w:spacing w:line="400" w:lineRule="auto"/>
              <w:ind w:left="0"/>
            </w:pPr>
            <w:r>
              <w:t>備品費</w:t>
            </w:r>
          </w:p>
        </w:tc>
        <w:tc>
          <w:tcPr>
            <w:tcW w:w="8147" w:type="dxa"/>
          </w:tcPr>
          <w:p w14:paraId="000000A0" w14:textId="77777777" w:rsidR="001A0BF6" w:rsidRDefault="00E26AC9">
            <w:pPr>
              <w:spacing w:line="400" w:lineRule="auto"/>
              <w:ind w:left="0" w:firstLine="252"/>
            </w:pPr>
            <w:r>
              <w:t>食品製造事業者等が行う別表の第２の</w:t>
            </w:r>
            <w:r>
              <w:t>A</w:t>
            </w:r>
            <w:r>
              <w:t>の</w:t>
            </w:r>
            <w:r>
              <w:t>①~④</w:t>
            </w:r>
            <w:r>
              <w:t>の取組のために使用するもので本事業のために使用される備品</w:t>
            </w:r>
          </w:p>
          <w:p w14:paraId="000000A1" w14:textId="77777777" w:rsidR="001A0BF6" w:rsidRDefault="00E26AC9">
            <w:pPr>
              <w:spacing w:line="400" w:lineRule="auto"/>
              <w:ind w:left="0"/>
            </w:pPr>
            <w:r>
              <w:lastRenderedPageBreak/>
              <w:t>※</w:t>
            </w:r>
            <w:r>
              <w:t>１　他への使用用途がないものに限る。</w:t>
            </w:r>
          </w:p>
          <w:p w14:paraId="000000A2" w14:textId="77777777" w:rsidR="001A0BF6" w:rsidRDefault="00E26AC9">
            <w:pPr>
              <w:spacing w:line="400" w:lineRule="auto"/>
              <w:ind w:left="504" w:hanging="504"/>
            </w:pPr>
            <w:r>
              <w:t>※</w:t>
            </w:r>
            <w:r>
              <w:t>２　減価償却資産の耐用年数等に関する省令（昭和</w:t>
            </w:r>
            <w:r>
              <w:t>40</w:t>
            </w:r>
            <w:r>
              <w:t>年大蔵省令第</w:t>
            </w:r>
            <w:r>
              <w:t>15</w:t>
            </w:r>
            <w:r>
              <w:t>号）における「機械及び装置」、「器具及び備品」、「工具」に係る経費が対象となる。</w:t>
            </w:r>
          </w:p>
          <w:p w14:paraId="000000A3" w14:textId="77777777" w:rsidR="001A0BF6" w:rsidRDefault="00E26AC9">
            <w:pPr>
              <w:spacing w:line="400" w:lineRule="auto"/>
              <w:ind w:left="504" w:hanging="504"/>
            </w:pPr>
            <w:r>
              <w:t>※</w:t>
            </w:r>
            <w:r>
              <w:t>３　１件当たりの取得価格又は効用の増加価格が５万円以上</w:t>
            </w:r>
            <w:r>
              <w:t>50</w:t>
            </w:r>
            <w:r>
              <w:t>万円未満のものに限る。</w:t>
            </w:r>
          </w:p>
          <w:p w14:paraId="000000A4" w14:textId="77777777" w:rsidR="001A0BF6" w:rsidRDefault="00E26AC9">
            <w:pPr>
              <w:spacing w:line="400" w:lineRule="auto"/>
              <w:ind w:left="504" w:hanging="504"/>
            </w:pPr>
            <w:r>
              <w:t>※</w:t>
            </w:r>
            <w:r>
              <w:t>４　生産から出荷までの範囲外又は産地で使用しないものは補助対象外とする。</w:t>
            </w:r>
          </w:p>
          <w:p w14:paraId="000000A5" w14:textId="77777777" w:rsidR="001A0BF6" w:rsidRDefault="00E26AC9">
            <w:pPr>
              <w:spacing w:line="400" w:lineRule="auto"/>
              <w:ind w:left="459" w:hanging="459"/>
            </w:pPr>
            <w:r>
              <w:t>※</w:t>
            </w:r>
            <w:r>
              <w:t>５　既存の備品の改良、改修、改造、再整備等は補助対象外とする。</w:t>
            </w:r>
          </w:p>
          <w:p w14:paraId="000000A6" w14:textId="77777777" w:rsidR="001A0BF6" w:rsidRDefault="00E26AC9">
            <w:pPr>
              <w:spacing w:line="400" w:lineRule="auto"/>
              <w:ind w:left="0"/>
            </w:pPr>
            <w:r>
              <w:t>※</w:t>
            </w:r>
            <w:r>
              <w:t>６　リース・レンタル料は補助対象外とする。</w:t>
            </w:r>
          </w:p>
        </w:tc>
      </w:tr>
      <w:tr w:rsidR="001A0BF6" w14:paraId="74F60FB4" w14:textId="77777777">
        <w:tc>
          <w:tcPr>
            <w:tcW w:w="1413" w:type="dxa"/>
          </w:tcPr>
          <w:p w14:paraId="000000A7" w14:textId="77777777" w:rsidR="001A0BF6" w:rsidRDefault="00E26AC9">
            <w:pPr>
              <w:spacing w:line="400" w:lineRule="auto"/>
              <w:ind w:left="0"/>
            </w:pPr>
            <w:r>
              <w:lastRenderedPageBreak/>
              <w:t>謝金</w:t>
            </w:r>
          </w:p>
        </w:tc>
        <w:tc>
          <w:tcPr>
            <w:tcW w:w="8147" w:type="dxa"/>
          </w:tcPr>
          <w:p w14:paraId="000000A8" w14:textId="77777777" w:rsidR="001A0BF6" w:rsidRDefault="00E26AC9">
            <w:pPr>
              <w:spacing w:line="400" w:lineRule="auto"/>
              <w:ind w:left="0" w:firstLine="252"/>
            </w:pPr>
            <w:r>
              <w:t>本事業の遂行のために依頼した専門家や篤農家等（社員以外）に支払われる経費</w:t>
            </w:r>
          </w:p>
          <w:p w14:paraId="000000A9" w14:textId="77777777" w:rsidR="001A0BF6" w:rsidRDefault="00E26AC9">
            <w:pPr>
              <w:spacing w:line="400" w:lineRule="auto"/>
              <w:ind w:left="504" w:hanging="504"/>
            </w:pPr>
            <w:r>
              <w:t>※</w:t>
            </w:r>
            <w:r>
              <w:t>１　本事業の遂行に専門家の技術指導や助言が必要である場合、学識経験者、篤農家等の専門家に依頼した栽培技術等指導業務の経費を補助対象とすることができる。（依頼内容に応じた価格の妥当性を証明する複数の見積書を取得することが必要である。）</w:t>
            </w:r>
          </w:p>
          <w:p w14:paraId="000000AA" w14:textId="77777777" w:rsidR="001A0BF6" w:rsidRDefault="00E26AC9">
            <w:pPr>
              <w:spacing w:line="400" w:lineRule="auto"/>
              <w:ind w:left="504" w:hanging="504"/>
            </w:pPr>
            <w:r>
              <w:lastRenderedPageBreak/>
              <w:t>※</w:t>
            </w:r>
            <w:r>
              <w:t>２　専門家経費支出対象者には、技術導入費、外注費を併せて支出することはできない。</w:t>
            </w:r>
          </w:p>
          <w:p w14:paraId="000000AB" w14:textId="77777777" w:rsidR="001A0BF6" w:rsidRDefault="00E26AC9">
            <w:pPr>
              <w:spacing w:line="400" w:lineRule="auto"/>
              <w:ind w:left="0"/>
            </w:pPr>
            <w:r>
              <w:t>※</w:t>
            </w:r>
            <w:r>
              <w:t>３　支給基準は、事務局が定めるとおりとする。</w:t>
            </w:r>
          </w:p>
        </w:tc>
      </w:tr>
      <w:tr w:rsidR="001A0BF6" w14:paraId="1EC57357" w14:textId="77777777">
        <w:tc>
          <w:tcPr>
            <w:tcW w:w="1413" w:type="dxa"/>
          </w:tcPr>
          <w:p w14:paraId="000000AC" w14:textId="77777777" w:rsidR="001A0BF6" w:rsidRDefault="00E26AC9">
            <w:pPr>
              <w:spacing w:line="400" w:lineRule="auto"/>
              <w:ind w:left="0"/>
            </w:pPr>
            <w:r>
              <w:lastRenderedPageBreak/>
              <w:t>旅費</w:t>
            </w:r>
          </w:p>
        </w:tc>
        <w:tc>
          <w:tcPr>
            <w:tcW w:w="8147" w:type="dxa"/>
          </w:tcPr>
          <w:p w14:paraId="000000AD" w14:textId="77777777" w:rsidR="001A0BF6" w:rsidRDefault="00E26AC9">
            <w:pPr>
              <w:spacing w:line="400" w:lineRule="auto"/>
              <w:ind w:left="0" w:firstLine="252"/>
            </w:pPr>
            <w:r>
              <w:t>本事業の遂行のために依頼した専門家や篤農家等に支払われる経費又は食品製造事業者等の社員等を産地へ派遣した生産作業補助に支払われる経費</w:t>
            </w:r>
          </w:p>
          <w:p w14:paraId="000000AE" w14:textId="77777777" w:rsidR="001A0BF6" w:rsidRDefault="00E26AC9">
            <w:pPr>
              <w:spacing w:line="400" w:lineRule="auto"/>
              <w:ind w:left="504" w:hanging="504"/>
            </w:pPr>
            <w:r>
              <w:t>※</w:t>
            </w:r>
            <w:r>
              <w:t>１　支給基準は、事務局が定めるとおりとし、産地との往復に限る。</w:t>
            </w:r>
          </w:p>
          <w:p w14:paraId="000000AF" w14:textId="77777777" w:rsidR="001A0BF6" w:rsidRDefault="00E26AC9">
            <w:pPr>
              <w:spacing w:line="400" w:lineRule="auto"/>
              <w:ind w:left="504" w:hanging="504"/>
            </w:pPr>
            <w:r>
              <w:t>※</w:t>
            </w:r>
            <w:r>
              <w:t>２　産地の活動に具体的に負担を負う関与をしないもの又は産地以外に行くものは補助対象外となる。（例えば、産地候補の調査のための産地までの旅費は補助対象外）</w:t>
            </w:r>
          </w:p>
        </w:tc>
      </w:tr>
      <w:tr w:rsidR="001A0BF6" w14:paraId="17E68954" w14:textId="77777777">
        <w:tc>
          <w:tcPr>
            <w:tcW w:w="1413" w:type="dxa"/>
          </w:tcPr>
          <w:p w14:paraId="000000B0" w14:textId="77777777" w:rsidR="001A0BF6" w:rsidRDefault="00E26AC9">
            <w:pPr>
              <w:spacing w:line="400" w:lineRule="auto"/>
              <w:ind w:left="0"/>
            </w:pPr>
            <w:r>
              <w:t>外注費</w:t>
            </w:r>
          </w:p>
        </w:tc>
        <w:tc>
          <w:tcPr>
            <w:tcW w:w="8147" w:type="dxa"/>
          </w:tcPr>
          <w:p w14:paraId="000000B1" w14:textId="77777777" w:rsidR="001A0BF6" w:rsidRDefault="00E26AC9">
            <w:pPr>
              <w:spacing w:line="400" w:lineRule="auto"/>
              <w:ind w:left="0" w:firstLine="252"/>
            </w:pPr>
            <w:r>
              <w:t>本事業の遂行のために必要な栽培技術等指導や食品製造事業者が求める</w:t>
            </w:r>
            <w:r>
              <w:t>GAP</w:t>
            </w:r>
            <w:r>
              <w:t>等生産工程管理等の認証取得を外注（請負、委託、役務等）する場合の経費</w:t>
            </w:r>
          </w:p>
          <w:p w14:paraId="000000B2" w14:textId="77777777" w:rsidR="001A0BF6" w:rsidRDefault="00E26AC9">
            <w:pPr>
              <w:spacing w:line="400" w:lineRule="auto"/>
              <w:ind w:left="504" w:hanging="504"/>
            </w:pPr>
            <w:r>
              <w:t>※</w:t>
            </w:r>
            <w:r>
              <w:t>１　本経費については、栽培技術等指導を専門家へ依頼した場合の謝金・旅費を想定しているが、専門家側において外注方式を指定した場合や食品製造事業者等が求める</w:t>
            </w:r>
            <w:r>
              <w:t>GAP</w:t>
            </w:r>
            <w:r>
              <w:t>等生産工程管理等の認証取得を外部への委託等を想定している。</w:t>
            </w:r>
          </w:p>
          <w:p w14:paraId="000000B3" w14:textId="77777777" w:rsidR="001A0BF6" w:rsidRDefault="00E26AC9">
            <w:pPr>
              <w:spacing w:line="400" w:lineRule="auto"/>
              <w:ind w:left="0"/>
            </w:pPr>
            <w:r>
              <w:lastRenderedPageBreak/>
              <w:t>※</w:t>
            </w:r>
            <w:r>
              <w:t>２　外注先との書面による契約等の締結が必要である。</w:t>
            </w:r>
          </w:p>
          <w:p w14:paraId="000000B4" w14:textId="77777777" w:rsidR="001A0BF6" w:rsidRDefault="00E26AC9">
            <w:pPr>
              <w:spacing w:line="400" w:lineRule="auto"/>
              <w:ind w:left="504" w:hanging="504"/>
            </w:pPr>
            <w:r>
              <w:t>※</w:t>
            </w:r>
            <w:r>
              <w:t>３　機械装置等の製作を外注する場合は、「機械・設備費」に計上すること。</w:t>
            </w:r>
          </w:p>
          <w:p w14:paraId="000000B5" w14:textId="77777777" w:rsidR="001A0BF6" w:rsidRDefault="001A0BF6">
            <w:pPr>
              <w:spacing w:line="400" w:lineRule="auto"/>
              <w:ind w:left="0" w:firstLine="252"/>
            </w:pPr>
          </w:p>
        </w:tc>
      </w:tr>
    </w:tbl>
    <w:p w14:paraId="000000B6" w14:textId="77777777" w:rsidR="001A0BF6" w:rsidRDefault="001A0BF6">
      <w:pPr>
        <w:spacing w:line="400" w:lineRule="auto"/>
        <w:ind w:left="0" w:firstLine="252"/>
      </w:pPr>
    </w:p>
    <w:tbl>
      <w:tblPr>
        <w:tblStyle w:val="af8"/>
        <w:tblW w:w="95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8147"/>
      </w:tblGrid>
      <w:tr w:rsidR="001A0BF6" w14:paraId="022F2241" w14:textId="77777777">
        <w:tc>
          <w:tcPr>
            <w:tcW w:w="9560" w:type="dxa"/>
            <w:gridSpan w:val="2"/>
          </w:tcPr>
          <w:p w14:paraId="000000B7" w14:textId="77777777" w:rsidR="001A0BF6" w:rsidRDefault="00E26AC9">
            <w:pPr>
              <w:spacing w:line="400" w:lineRule="auto"/>
              <w:ind w:left="0"/>
            </w:pPr>
            <w:r>
              <w:t>５のＡ又はＢの事業</w:t>
            </w:r>
            <w:r>
              <w:t>で食品製造事業者等の取組に係るもの</w:t>
            </w:r>
          </w:p>
        </w:tc>
      </w:tr>
      <w:tr w:rsidR="001A0BF6" w14:paraId="6541B6B5" w14:textId="77777777">
        <w:tc>
          <w:tcPr>
            <w:tcW w:w="1413" w:type="dxa"/>
          </w:tcPr>
          <w:p w14:paraId="000000B9" w14:textId="77777777" w:rsidR="001A0BF6" w:rsidRDefault="00E26AC9">
            <w:pPr>
              <w:spacing w:line="400" w:lineRule="auto"/>
              <w:ind w:left="0"/>
            </w:pPr>
            <w:r>
              <w:t>機械装置・システム構築費</w:t>
            </w:r>
          </w:p>
          <w:p w14:paraId="000000BA" w14:textId="77777777" w:rsidR="001A0BF6" w:rsidRDefault="001A0BF6">
            <w:pPr>
              <w:spacing w:line="400" w:lineRule="auto"/>
              <w:ind w:left="0" w:firstLine="252"/>
            </w:pPr>
          </w:p>
        </w:tc>
        <w:tc>
          <w:tcPr>
            <w:tcW w:w="8147" w:type="dxa"/>
          </w:tcPr>
          <w:p w14:paraId="000000BB" w14:textId="77777777" w:rsidR="001A0BF6" w:rsidRDefault="00E26AC9">
            <w:pPr>
              <w:spacing w:line="400" w:lineRule="auto"/>
              <w:ind w:left="252" w:hanging="252"/>
            </w:pPr>
            <w:r>
              <w:t>①</w:t>
            </w:r>
            <w:r>
              <w:t xml:space="preserve">　専ら補助事業のために使用される機械装置、工具・器具（測定工具・検査工具等）の購入、製作に要する経費</w:t>
            </w:r>
          </w:p>
          <w:p w14:paraId="000000BC" w14:textId="77777777" w:rsidR="001A0BF6" w:rsidRDefault="00E26AC9">
            <w:pPr>
              <w:spacing w:line="400" w:lineRule="auto"/>
              <w:ind w:left="252" w:hanging="252"/>
            </w:pPr>
            <w:r>
              <w:t>②</w:t>
            </w:r>
            <w:r>
              <w:t xml:space="preserve">　専ら補助事業のために使用される専用ソフトウェア・情報システム等の購入・構築、に要する経費</w:t>
            </w:r>
          </w:p>
          <w:p w14:paraId="000000BD" w14:textId="77777777" w:rsidR="001A0BF6" w:rsidRDefault="00E26AC9">
            <w:pPr>
              <w:spacing w:line="400" w:lineRule="auto"/>
              <w:ind w:left="252" w:hanging="252"/>
            </w:pPr>
            <w:r>
              <w:t>③</w:t>
            </w:r>
            <w:r>
              <w:t xml:space="preserve">　</w:t>
            </w:r>
            <w:r>
              <w:t>①</w:t>
            </w:r>
            <w:r>
              <w:t>又は</w:t>
            </w:r>
            <w:r>
              <w:t>②</w:t>
            </w:r>
            <w:r>
              <w:t>と一体で行う、改良・修繕、据付け又は運搬に要する経費</w:t>
            </w:r>
          </w:p>
          <w:p w14:paraId="000000BE" w14:textId="77777777" w:rsidR="001A0BF6" w:rsidRDefault="00E26AC9">
            <w:pPr>
              <w:spacing w:line="400" w:lineRule="auto"/>
              <w:ind w:left="504" w:hanging="504"/>
            </w:pPr>
            <w:r>
              <w:t>※</w:t>
            </w:r>
            <w:r>
              <w:t>１　減価償却資産の耐用年数等に関する省令（昭和</w:t>
            </w:r>
            <w:r>
              <w:t>40</w:t>
            </w:r>
            <w:r>
              <w:t>年大蔵省令第</w:t>
            </w:r>
            <w:r>
              <w:t>15</w:t>
            </w:r>
            <w:r>
              <w:t>号）における「機械及び装置」、「器具及び備品」、「工具」に係る経費が対象となる。「建物」、「建物付属設備」、「構築物」、「船舶」、「航空機」、「車両及び運搬具」に係る経費は補助対象外となるので注意すること。</w:t>
            </w:r>
          </w:p>
          <w:p w14:paraId="000000BF" w14:textId="77777777" w:rsidR="001A0BF6" w:rsidRDefault="00E26AC9">
            <w:pPr>
              <w:spacing w:line="400" w:lineRule="auto"/>
              <w:ind w:left="504" w:hanging="504"/>
            </w:pPr>
            <w:r>
              <w:lastRenderedPageBreak/>
              <w:t>※</w:t>
            </w:r>
            <w:r>
              <w:t>２　機械装置又は自社により機械装置やシステムを作成・構築する場合の部品の購入に要する経費は「機械装置・システム構築費」となる。</w:t>
            </w:r>
          </w:p>
          <w:p w14:paraId="000000C0" w14:textId="77777777" w:rsidR="001A0BF6" w:rsidRDefault="00E26AC9">
            <w:pPr>
              <w:spacing w:line="400" w:lineRule="auto"/>
              <w:ind w:left="504" w:hanging="504"/>
            </w:pPr>
            <w:r>
              <w:t>※</w:t>
            </w:r>
            <w:r>
              <w:t>３　「改良・修繕」とは、本事業で新規に購入又は本事業のために使用される機械装置等の機能を高めることや耐久</w:t>
            </w:r>
            <w:r>
              <w:t>性を増すために行うものである。</w:t>
            </w:r>
          </w:p>
          <w:p w14:paraId="000000C1" w14:textId="77777777" w:rsidR="001A0BF6" w:rsidRDefault="00E26AC9">
            <w:pPr>
              <w:spacing w:line="400" w:lineRule="auto"/>
              <w:ind w:left="504" w:hanging="504"/>
            </w:pPr>
            <w:r>
              <w:t>※</w:t>
            </w:r>
            <w:r>
              <w:t>４　「据付け」とは、本事業で新規に購入又は本事業のために使用される機械・装置の設置と一体で捉えられる軽微なものに限る。</w:t>
            </w:r>
          </w:p>
          <w:p w14:paraId="000000C2" w14:textId="77777777" w:rsidR="001A0BF6" w:rsidRDefault="00E26AC9">
            <w:pPr>
              <w:spacing w:line="400" w:lineRule="auto"/>
              <w:ind w:left="504" w:hanging="504"/>
            </w:pPr>
            <w:r>
              <w:t>※</w:t>
            </w:r>
            <w:r>
              <w:t>５　３者以上の中古品流通事業者から型式や年式が記載された相見積もりを取得している場合には、中古設備も補助対象とする。</w:t>
            </w:r>
          </w:p>
          <w:p w14:paraId="000000C3" w14:textId="77777777" w:rsidR="001A0BF6" w:rsidRDefault="00E26AC9">
            <w:pPr>
              <w:spacing w:line="400" w:lineRule="auto"/>
              <w:ind w:left="0"/>
            </w:pPr>
            <w:r>
              <w:t>※</w:t>
            </w:r>
            <w:r>
              <w:t>６　リース・レンタル料は補助対象外とする。</w:t>
            </w:r>
          </w:p>
        </w:tc>
      </w:tr>
      <w:tr w:rsidR="001A0BF6" w14:paraId="250B2635" w14:textId="77777777">
        <w:tc>
          <w:tcPr>
            <w:tcW w:w="1413" w:type="dxa"/>
          </w:tcPr>
          <w:p w14:paraId="000000C4" w14:textId="77777777" w:rsidR="001A0BF6" w:rsidRDefault="00E26AC9">
            <w:pPr>
              <w:spacing w:line="400" w:lineRule="auto"/>
              <w:ind w:left="0"/>
            </w:pPr>
            <w:r>
              <w:lastRenderedPageBreak/>
              <w:t>技術導入費</w:t>
            </w:r>
          </w:p>
        </w:tc>
        <w:tc>
          <w:tcPr>
            <w:tcW w:w="8147" w:type="dxa"/>
          </w:tcPr>
          <w:p w14:paraId="000000C5" w14:textId="77777777" w:rsidR="001A0BF6" w:rsidRDefault="00E26AC9">
            <w:pPr>
              <w:spacing w:line="400" w:lineRule="auto"/>
              <w:ind w:left="0" w:firstLine="252"/>
            </w:pPr>
            <w:r>
              <w:t>本事業の遂行のために必要な知的財産権等の導入に要する経費</w:t>
            </w:r>
          </w:p>
          <w:p w14:paraId="000000C6" w14:textId="77777777" w:rsidR="001A0BF6" w:rsidRDefault="00E26AC9">
            <w:pPr>
              <w:spacing w:line="400" w:lineRule="auto"/>
              <w:ind w:left="504" w:hanging="504"/>
            </w:pPr>
            <w:r>
              <w:t>※</w:t>
            </w:r>
            <w:r>
              <w:t>１　知的財産権を所有する他者から取得（実施権の取得を含む）する場合は書面による契約の締結が必要となる。</w:t>
            </w:r>
          </w:p>
          <w:p w14:paraId="000000C7" w14:textId="77777777" w:rsidR="001A0BF6" w:rsidRDefault="00E26AC9">
            <w:pPr>
              <w:spacing w:line="400" w:lineRule="auto"/>
              <w:ind w:left="504" w:hanging="504"/>
            </w:pPr>
            <w:r>
              <w:t>※</w:t>
            </w:r>
            <w:r>
              <w:t>２　技術導入費支出先には、専門家経費、外注費を併せて支払うことはできない。</w:t>
            </w:r>
          </w:p>
        </w:tc>
      </w:tr>
      <w:tr w:rsidR="001A0BF6" w14:paraId="37C591AD" w14:textId="77777777">
        <w:tc>
          <w:tcPr>
            <w:tcW w:w="1413" w:type="dxa"/>
          </w:tcPr>
          <w:p w14:paraId="000000C8" w14:textId="77777777" w:rsidR="001A0BF6" w:rsidRDefault="00E26AC9">
            <w:pPr>
              <w:spacing w:line="400" w:lineRule="auto"/>
              <w:ind w:left="0"/>
            </w:pPr>
            <w:r>
              <w:lastRenderedPageBreak/>
              <w:t>専門家経費</w:t>
            </w:r>
          </w:p>
          <w:p w14:paraId="000000C9" w14:textId="77777777" w:rsidR="001A0BF6" w:rsidRDefault="001A0BF6">
            <w:pPr>
              <w:spacing w:line="400" w:lineRule="auto"/>
              <w:ind w:left="0" w:firstLine="252"/>
            </w:pPr>
          </w:p>
        </w:tc>
        <w:tc>
          <w:tcPr>
            <w:tcW w:w="8147" w:type="dxa"/>
          </w:tcPr>
          <w:p w14:paraId="000000CA" w14:textId="77777777" w:rsidR="001A0BF6" w:rsidRDefault="00E26AC9">
            <w:pPr>
              <w:spacing w:line="400" w:lineRule="auto"/>
              <w:ind w:left="0" w:firstLine="252"/>
            </w:pPr>
            <w:r>
              <w:t>本事業の遂行のために依頼した専門家に支払われる経費</w:t>
            </w:r>
          </w:p>
          <w:p w14:paraId="000000CB" w14:textId="77777777" w:rsidR="001A0BF6" w:rsidRDefault="00E26AC9">
            <w:pPr>
              <w:spacing w:line="400" w:lineRule="auto"/>
              <w:ind w:left="504" w:hanging="504"/>
            </w:pPr>
            <w:r>
              <w:t>※</w:t>
            </w:r>
            <w:r>
              <w:t>１　本事業の遂行に専門家の技術指導や助言が必要である場合は、学識経験者、兼業・副業、フリーランス等の専門家に依頼したコンサルティング業務や旅費等の経費を補助対象とすることができる。（依頼内容に応じた価格の妥当性を証明する複数の見積書を取得することが必要である。）</w:t>
            </w:r>
          </w:p>
          <w:p w14:paraId="000000CC" w14:textId="77777777" w:rsidR="001A0BF6" w:rsidRDefault="00E26AC9">
            <w:pPr>
              <w:spacing w:line="400" w:lineRule="auto"/>
              <w:ind w:left="0"/>
            </w:pPr>
            <w:r>
              <w:t>※</w:t>
            </w:r>
            <w:r>
              <w:t>２　旅費に関して支給基準は、事務局が定めるとおりとする。</w:t>
            </w:r>
          </w:p>
          <w:p w14:paraId="000000CD" w14:textId="77777777" w:rsidR="001A0BF6" w:rsidRDefault="00E26AC9">
            <w:pPr>
              <w:spacing w:line="400" w:lineRule="auto"/>
              <w:ind w:left="504" w:hanging="504"/>
            </w:pPr>
            <w:r>
              <w:t>※</w:t>
            </w:r>
            <w:r>
              <w:t>３　専門家経費支出対象者には、技術導入</w:t>
            </w:r>
            <w:r>
              <w:t>費、外注費を併せて支出することはできない。</w:t>
            </w:r>
          </w:p>
        </w:tc>
      </w:tr>
      <w:tr w:rsidR="001A0BF6" w14:paraId="31726C32" w14:textId="77777777">
        <w:tc>
          <w:tcPr>
            <w:tcW w:w="1413" w:type="dxa"/>
          </w:tcPr>
          <w:p w14:paraId="000000CE" w14:textId="77777777" w:rsidR="001A0BF6" w:rsidRDefault="00E26AC9">
            <w:pPr>
              <w:spacing w:line="400" w:lineRule="auto"/>
              <w:ind w:left="0"/>
            </w:pPr>
            <w:r>
              <w:t>運搬費</w:t>
            </w:r>
            <w:r>
              <w:t xml:space="preserve"> </w:t>
            </w:r>
          </w:p>
          <w:p w14:paraId="000000CF" w14:textId="77777777" w:rsidR="001A0BF6" w:rsidRDefault="001A0BF6">
            <w:pPr>
              <w:spacing w:line="400" w:lineRule="auto"/>
              <w:ind w:left="0" w:firstLine="252"/>
            </w:pPr>
          </w:p>
        </w:tc>
        <w:tc>
          <w:tcPr>
            <w:tcW w:w="8147" w:type="dxa"/>
          </w:tcPr>
          <w:p w14:paraId="000000D0" w14:textId="77777777" w:rsidR="001A0BF6" w:rsidRDefault="00E26AC9">
            <w:pPr>
              <w:spacing w:line="400" w:lineRule="auto"/>
              <w:ind w:left="0" w:firstLine="252"/>
            </w:pPr>
            <w:r>
              <w:t>本事業の遂行のために必要な運搬料、宅配・郵送料等に要する経費</w:t>
            </w:r>
          </w:p>
          <w:p w14:paraId="000000D1" w14:textId="77777777" w:rsidR="001A0BF6" w:rsidRDefault="00E26AC9">
            <w:pPr>
              <w:spacing w:line="400" w:lineRule="auto"/>
              <w:ind w:left="252" w:hanging="252"/>
            </w:pPr>
            <w:r>
              <w:t>※</w:t>
            </w:r>
            <w:r>
              <w:t xml:space="preserve">　購入する機械装置の運搬料については、機械装置・システム費に含めることとする。</w:t>
            </w:r>
          </w:p>
        </w:tc>
      </w:tr>
      <w:tr w:rsidR="001A0BF6" w14:paraId="0DAD858C" w14:textId="77777777">
        <w:tc>
          <w:tcPr>
            <w:tcW w:w="1413" w:type="dxa"/>
          </w:tcPr>
          <w:p w14:paraId="000000D2" w14:textId="77777777" w:rsidR="001A0BF6" w:rsidRDefault="00E26AC9">
            <w:pPr>
              <w:spacing w:line="400" w:lineRule="auto"/>
              <w:ind w:left="0"/>
            </w:pPr>
            <w:r>
              <w:t>調査費</w:t>
            </w:r>
            <w:r>
              <w:t xml:space="preserve"> </w:t>
            </w:r>
          </w:p>
          <w:p w14:paraId="000000D3" w14:textId="77777777" w:rsidR="001A0BF6" w:rsidRDefault="001A0BF6">
            <w:pPr>
              <w:spacing w:line="400" w:lineRule="auto"/>
              <w:ind w:left="0" w:firstLine="252"/>
            </w:pPr>
          </w:p>
        </w:tc>
        <w:tc>
          <w:tcPr>
            <w:tcW w:w="8147" w:type="dxa"/>
          </w:tcPr>
          <w:p w14:paraId="000000D4" w14:textId="77777777" w:rsidR="001A0BF6" w:rsidRDefault="00E26AC9">
            <w:pPr>
              <w:spacing w:line="400" w:lineRule="auto"/>
              <w:ind w:left="0" w:firstLine="252"/>
            </w:pPr>
            <w:r>
              <w:t>本事業の遂行のために必要な、新商品開発時のマーケット等の調査に要する経費</w:t>
            </w:r>
          </w:p>
          <w:p w14:paraId="000000D5" w14:textId="77777777" w:rsidR="001A0BF6" w:rsidRDefault="00E26AC9">
            <w:pPr>
              <w:spacing w:line="400" w:lineRule="auto"/>
              <w:ind w:left="504" w:hanging="504"/>
            </w:pPr>
            <w:r>
              <w:t>※</w:t>
            </w:r>
            <w:r>
              <w:t>１　新商品開発時の加工や設計・検査等の費用は外注費に含めることとする。</w:t>
            </w:r>
          </w:p>
          <w:p w14:paraId="000000D6" w14:textId="77777777" w:rsidR="001A0BF6" w:rsidRDefault="00E26AC9">
            <w:pPr>
              <w:spacing w:line="400" w:lineRule="auto"/>
              <w:ind w:left="504" w:hanging="504"/>
            </w:pPr>
            <w:r>
              <w:lastRenderedPageBreak/>
              <w:t>※</w:t>
            </w:r>
            <w:r>
              <w:t>２　外注（請負、委託等）する場合は、外注先との書面による契約の締結が必要である。</w:t>
            </w:r>
          </w:p>
        </w:tc>
      </w:tr>
      <w:tr w:rsidR="001A0BF6" w14:paraId="54E8F4FE" w14:textId="77777777">
        <w:tc>
          <w:tcPr>
            <w:tcW w:w="1413" w:type="dxa"/>
          </w:tcPr>
          <w:p w14:paraId="000000D7" w14:textId="77777777" w:rsidR="001A0BF6" w:rsidRDefault="00E26AC9">
            <w:pPr>
              <w:spacing w:line="400" w:lineRule="auto"/>
              <w:ind w:left="0"/>
            </w:pPr>
            <w:r>
              <w:lastRenderedPageBreak/>
              <w:t>外注費</w:t>
            </w:r>
            <w:r>
              <w:t xml:space="preserve"> </w:t>
            </w:r>
          </w:p>
          <w:p w14:paraId="000000D8" w14:textId="77777777" w:rsidR="001A0BF6" w:rsidRDefault="001A0BF6">
            <w:pPr>
              <w:spacing w:line="400" w:lineRule="auto"/>
              <w:ind w:left="0" w:firstLine="252"/>
            </w:pPr>
          </w:p>
        </w:tc>
        <w:tc>
          <w:tcPr>
            <w:tcW w:w="8147" w:type="dxa"/>
          </w:tcPr>
          <w:p w14:paraId="000000D9" w14:textId="77777777" w:rsidR="001A0BF6" w:rsidRDefault="00E26AC9">
            <w:pPr>
              <w:spacing w:line="400" w:lineRule="auto"/>
              <w:ind w:left="0" w:firstLine="252"/>
            </w:pPr>
            <w:r>
              <w:t>本事業の遂行のために必要な加工や設計（デザイン）・検査等の一部を外注（請負、委託等）する場合の経費</w:t>
            </w:r>
          </w:p>
          <w:p w14:paraId="000000DA" w14:textId="77777777" w:rsidR="001A0BF6" w:rsidRDefault="00E26AC9">
            <w:pPr>
              <w:spacing w:line="400" w:lineRule="auto"/>
              <w:ind w:left="504" w:hanging="504"/>
            </w:pPr>
            <w:r>
              <w:t>※</w:t>
            </w:r>
            <w:r>
              <w:t>１　外注先が機械装置等の設備やシステム等を購入する費用は補助対象外とする。</w:t>
            </w:r>
          </w:p>
          <w:p w14:paraId="000000DB" w14:textId="77777777" w:rsidR="001A0BF6" w:rsidRDefault="00E26AC9">
            <w:pPr>
              <w:spacing w:line="400" w:lineRule="auto"/>
              <w:ind w:left="0"/>
            </w:pPr>
            <w:r>
              <w:t>※</w:t>
            </w:r>
            <w:r>
              <w:t>２　外注先との書面による契約の締結が必要である。</w:t>
            </w:r>
          </w:p>
          <w:p w14:paraId="000000DC" w14:textId="77777777" w:rsidR="001A0BF6" w:rsidRDefault="00E26AC9">
            <w:pPr>
              <w:spacing w:line="400" w:lineRule="auto"/>
              <w:ind w:left="504" w:hanging="504"/>
            </w:pPr>
            <w:r>
              <w:t>※</w:t>
            </w:r>
            <w:r>
              <w:t>３　機械装置等の製作を外注する場合は、「機械装置・システム構築費」に計上すること。</w:t>
            </w:r>
          </w:p>
          <w:p w14:paraId="000000DD" w14:textId="77777777" w:rsidR="001A0BF6" w:rsidRDefault="00E26AC9">
            <w:pPr>
              <w:spacing w:line="400" w:lineRule="auto"/>
              <w:ind w:left="504" w:hanging="504"/>
            </w:pPr>
            <w:r>
              <w:t>※</w:t>
            </w:r>
            <w:r>
              <w:t>４　外注先に、技術導入費、専門家経費を併せて支払うことはできない。</w:t>
            </w:r>
          </w:p>
          <w:p w14:paraId="000000DE" w14:textId="77777777" w:rsidR="001A0BF6" w:rsidRDefault="00E26AC9">
            <w:pPr>
              <w:spacing w:line="400" w:lineRule="auto"/>
              <w:ind w:left="504" w:hanging="504"/>
            </w:pPr>
            <w:r>
              <w:t>※</w:t>
            </w:r>
            <w:r>
              <w:t>５　外部に販売・レンタルするための量産品の加工を外注する費用は補助対象外とする。</w:t>
            </w:r>
          </w:p>
          <w:p w14:paraId="000000DF" w14:textId="77777777" w:rsidR="001A0BF6" w:rsidRDefault="00E26AC9">
            <w:pPr>
              <w:spacing w:line="400" w:lineRule="auto"/>
              <w:ind w:left="504" w:hanging="504"/>
            </w:pPr>
            <w:r>
              <w:t>※</w:t>
            </w:r>
            <w:r>
              <w:t>６　「機械装置・システム構築費」に関する作業に関して、エンジニアなどの旅費等は、切り分けられる場合には外注費とする。旅費に関して支給基準は、事務局が定めるとおりとする。</w:t>
            </w:r>
          </w:p>
        </w:tc>
      </w:tr>
      <w:tr w:rsidR="001A0BF6" w14:paraId="080BA9C4" w14:textId="77777777">
        <w:tc>
          <w:tcPr>
            <w:tcW w:w="1413" w:type="dxa"/>
          </w:tcPr>
          <w:p w14:paraId="000000E0" w14:textId="77777777" w:rsidR="001A0BF6" w:rsidRDefault="00E26AC9">
            <w:pPr>
              <w:spacing w:line="400" w:lineRule="auto"/>
              <w:ind w:left="0"/>
            </w:pPr>
            <w:r>
              <w:lastRenderedPageBreak/>
              <w:t>広告宣伝・販売促進費</w:t>
            </w:r>
          </w:p>
          <w:p w14:paraId="000000E1" w14:textId="77777777" w:rsidR="001A0BF6" w:rsidRDefault="001A0BF6">
            <w:pPr>
              <w:spacing w:line="400" w:lineRule="auto"/>
              <w:ind w:left="0" w:firstLine="252"/>
            </w:pPr>
          </w:p>
        </w:tc>
        <w:tc>
          <w:tcPr>
            <w:tcW w:w="8147" w:type="dxa"/>
          </w:tcPr>
          <w:p w14:paraId="000000E2" w14:textId="77777777" w:rsidR="001A0BF6" w:rsidRDefault="00E26AC9">
            <w:pPr>
              <w:spacing w:line="400" w:lineRule="auto"/>
              <w:ind w:left="0" w:firstLine="252"/>
            </w:pPr>
            <w:r>
              <w:t>本事業で開発又は提供する製品・サービスに係る広告（パンフレット、動画、写真等）の作成及び媒体掲載、展示会出展（海外展示会を含む）、セミナー開催、市場調査、営業代行利用、マーケティングツール活用等に係る経費</w:t>
            </w:r>
          </w:p>
          <w:p w14:paraId="000000E3" w14:textId="77777777" w:rsidR="001A0BF6" w:rsidRDefault="00E26AC9">
            <w:pPr>
              <w:spacing w:line="400" w:lineRule="auto"/>
              <w:ind w:left="504" w:hanging="504"/>
            </w:pPr>
            <w:r>
              <w:t>※</w:t>
            </w:r>
            <w:r>
              <w:t>１　補助事業以外の自社の製品・サービス等の広告や会社全体のＰＲ広告に関する経費は補助対象外とする。</w:t>
            </w:r>
          </w:p>
          <w:p w14:paraId="000000E4" w14:textId="77777777" w:rsidR="001A0BF6" w:rsidRDefault="00E26AC9">
            <w:pPr>
              <w:spacing w:line="400" w:lineRule="auto"/>
              <w:ind w:left="504" w:hanging="504"/>
            </w:pPr>
            <w:r>
              <w:t>※</w:t>
            </w:r>
            <w:r>
              <w:t xml:space="preserve">２　</w:t>
            </w:r>
            <w:r>
              <w:t>補助事業実施期間内に広告が使用・掲載されること、展示会が開催されることが必要である。</w:t>
            </w:r>
          </w:p>
          <w:p w14:paraId="000000E5" w14:textId="77777777" w:rsidR="001A0BF6" w:rsidRDefault="00E26AC9">
            <w:pPr>
              <w:spacing w:line="400" w:lineRule="auto"/>
              <w:ind w:left="504" w:hanging="504"/>
              <w:rPr>
                <w:color w:val="FF0000"/>
              </w:rPr>
            </w:pPr>
            <w:r>
              <w:t>※</w:t>
            </w:r>
            <w:r>
              <w:t>３旅費に関して支給基準は、事務局が定めるとおりとする。</w:t>
            </w:r>
          </w:p>
        </w:tc>
      </w:tr>
      <w:tr w:rsidR="001A0BF6" w14:paraId="427C707C" w14:textId="77777777">
        <w:tc>
          <w:tcPr>
            <w:tcW w:w="1413" w:type="dxa"/>
          </w:tcPr>
          <w:p w14:paraId="000000E6" w14:textId="77777777" w:rsidR="001A0BF6" w:rsidRDefault="00E26AC9">
            <w:pPr>
              <w:spacing w:line="400" w:lineRule="auto"/>
              <w:ind w:left="0"/>
            </w:pPr>
            <w:r>
              <w:t>包装資材費</w:t>
            </w:r>
          </w:p>
        </w:tc>
        <w:tc>
          <w:tcPr>
            <w:tcW w:w="8147" w:type="dxa"/>
          </w:tcPr>
          <w:p w14:paraId="000000E7" w14:textId="77777777" w:rsidR="001A0BF6" w:rsidRDefault="00E26AC9">
            <w:pPr>
              <w:spacing w:line="400" w:lineRule="auto"/>
              <w:ind w:left="0" w:firstLine="252"/>
            </w:pPr>
            <w:r>
              <w:t>本事業の実施により発生する包装資材の廃棄相当分（量）の包装資材更新に要する経費</w:t>
            </w:r>
          </w:p>
          <w:p w14:paraId="000000E8" w14:textId="77777777" w:rsidR="001A0BF6" w:rsidRDefault="00E26AC9">
            <w:pPr>
              <w:spacing w:line="400" w:lineRule="auto"/>
              <w:ind w:left="252" w:hanging="252"/>
            </w:pPr>
            <w:r>
              <w:t>※</w:t>
            </w:r>
            <w:r>
              <w:t xml:space="preserve">　食品表示変更に伴う包装資材の更新に必要なデザイン作成、初期費用、包装資材原料費。旧包装資材から新包装資材に切り替えた時に廃棄される旧包装資材の相当分（量）又は新包装資材の２ヶ月分の相当量のいずれか低い方の経費とする。旧包装資材の廃棄費用は対象にならない。</w:t>
            </w:r>
          </w:p>
        </w:tc>
      </w:tr>
      <w:tr w:rsidR="001A0BF6" w14:paraId="3AF42C4C" w14:textId="77777777">
        <w:tc>
          <w:tcPr>
            <w:tcW w:w="1413" w:type="dxa"/>
          </w:tcPr>
          <w:p w14:paraId="000000E9" w14:textId="77777777" w:rsidR="001A0BF6" w:rsidRDefault="00E26AC9">
            <w:pPr>
              <w:spacing w:line="400" w:lineRule="auto"/>
              <w:ind w:left="0"/>
            </w:pPr>
            <w:r>
              <w:t>原材料費</w:t>
            </w:r>
          </w:p>
          <w:p w14:paraId="000000EA" w14:textId="77777777" w:rsidR="001A0BF6" w:rsidRDefault="001A0BF6">
            <w:pPr>
              <w:spacing w:line="400" w:lineRule="auto"/>
              <w:ind w:left="0" w:firstLine="252"/>
            </w:pPr>
          </w:p>
        </w:tc>
        <w:tc>
          <w:tcPr>
            <w:tcW w:w="8147" w:type="dxa"/>
          </w:tcPr>
          <w:p w14:paraId="000000EB" w14:textId="77777777" w:rsidR="001A0BF6" w:rsidRDefault="00E26AC9">
            <w:pPr>
              <w:spacing w:line="400" w:lineRule="auto"/>
              <w:ind w:left="0" w:firstLine="252"/>
            </w:pPr>
            <w:r>
              <w:t>本事業の遂行のため必要な以下の食品原材料に要する経費</w:t>
            </w:r>
          </w:p>
          <w:p w14:paraId="000000EC" w14:textId="77777777" w:rsidR="001A0BF6" w:rsidRDefault="00E26AC9">
            <w:pPr>
              <w:numPr>
                <w:ilvl w:val="0"/>
                <w:numId w:val="3"/>
              </w:numPr>
              <w:pBdr>
                <w:top w:val="nil"/>
                <w:left w:val="nil"/>
                <w:bottom w:val="nil"/>
                <w:right w:val="nil"/>
                <w:between w:val="nil"/>
              </w:pBdr>
              <w:spacing w:line="400" w:lineRule="auto"/>
              <w:rPr>
                <w:color w:val="000000"/>
              </w:rPr>
            </w:pPr>
            <w:r>
              <w:rPr>
                <w:rFonts w:eastAsia="Calibri"/>
                <w:color w:val="000000"/>
              </w:rPr>
              <w:t>新商品開発に係る試作品の食品原材料</w:t>
            </w:r>
          </w:p>
          <w:p w14:paraId="000000ED" w14:textId="77777777" w:rsidR="001A0BF6" w:rsidRDefault="00E26AC9">
            <w:pPr>
              <w:numPr>
                <w:ilvl w:val="0"/>
                <w:numId w:val="3"/>
              </w:numPr>
              <w:pBdr>
                <w:top w:val="nil"/>
                <w:left w:val="nil"/>
                <w:bottom w:val="nil"/>
                <w:right w:val="nil"/>
                <w:between w:val="nil"/>
              </w:pBdr>
              <w:spacing w:line="400" w:lineRule="auto"/>
              <w:rPr>
                <w:color w:val="000000"/>
              </w:rPr>
            </w:pPr>
            <w:r>
              <w:rPr>
                <w:rFonts w:eastAsia="Calibri"/>
                <w:color w:val="000000"/>
              </w:rPr>
              <w:lastRenderedPageBreak/>
              <w:t>市販段階における販売促進期間の食品原材料</w:t>
            </w:r>
          </w:p>
          <w:p w14:paraId="000000EE" w14:textId="77777777" w:rsidR="001A0BF6" w:rsidRDefault="00E26AC9">
            <w:pPr>
              <w:spacing w:line="400" w:lineRule="auto"/>
              <w:ind w:left="33"/>
            </w:pPr>
            <w:r>
              <w:t>②</w:t>
            </w:r>
            <w:r>
              <w:t>については以下の要件を満たすものとする。</w:t>
            </w:r>
          </w:p>
          <w:p w14:paraId="000000EF" w14:textId="77777777" w:rsidR="001A0BF6" w:rsidRDefault="00E26AC9">
            <w:pPr>
              <w:spacing w:line="400" w:lineRule="auto"/>
              <w:ind w:left="504" w:hanging="504"/>
            </w:pPr>
            <w:r>
              <w:t>※</w:t>
            </w:r>
            <w:r>
              <w:t>１　価格が高騰している輸入小麦から国産小麦や米又はこれらの加工品に切り替えた場合であって、開発した新商品を販売する場合の原材料費を補助対象とする。それ以外の輸入食品原材料は補助対象外とする。</w:t>
            </w:r>
          </w:p>
          <w:p w14:paraId="000000F0" w14:textId="77777777" w:rsidR="001A0BF6" w:rsidRDefault="00E26AC9">
            <w:pPr>
              <w:spacing w:line="400" w:lineRule="auto"/>
              <w:ind w:left="0"/>
            </w:pPr>
            <w:r>
              <w:t>※</w:t>
            </w:r>
            <w:r>
              <w:t>２　販売促進期間は２ヶ月間とする。</w:t>
            </w:r>
          </w:p>
          <w:p w14:paraId="000000F1" w14:textId="77777777" w:rsidR="001A0BF6" w:rsidRDefault="00E26AC9">
            <w:pPr>
              <w:spacing w:line="400" w:lineRule="auto"/>
              <w:ind w:left="504" w:hanging="504"/>
            </w:pPr>
            <w:r>
              <w:t>※</w:t>
            </w:r>
            <w:r>
              <w:t>３　切り替えに当たっては切り替えた差分のみ補助対象とする。切り替える量に補助要件はないが、切り替えではなく単純に食品原材料を追加する場合、また、輸入食品原材料の使用量減少分を超える国産食品原材料の増加分は「切り替えた差分」に当たらないため、補助対象としない。</w:t>
            </w:r>
          </w:p>
        </w:tc>
      </w:tr>
    </w:tbl>
    <w:p w14:paraId="000000F2" w14:textId="77777777" w:rsidR="001A0BF6" w:rsidRDefault="001A0BF6">
      <w:pPr>
        <w:spacing w:line="400" w:lineRule="auto"/>
        <w:ind w:left="220" w:hanging="220"/>
      </w:pPr>
    </w:p>
    <w:p w14:paraId="000000F3" w14:textId="77777777" w:rsidR="001A0BF6" w:rsidRDefault="00E26AC9">
      <w:pPr>
        <w:spacing w:line="400" w:lineRule="auto"/>
        <w:ind w:left="252" w:firstLine="252"/>
      </w:pPr>
      <w:r>
        <w:t>一過性の支出と認められるような支出が補助対象経費の大半を占めるような場合や、産地との連携強化や調達先の多角化の取組等と併せて行う新商品開発において、外注のみによる取組で事業実施者自らの取組と認められない場合には、本事業の支援対象にはならない場合も</w:t>
      </w:r>
      <w:r>
        <w:t>あります。前述のような経費が想定される特段の事由がある場合には、応募申請時に、その理由を明らかにした理由書を添付書類に追加して提出してください。</w:t>
      </w:r>
    </w:p>
    <w:p w14:paraId="000000F4" w14:textId="77777777" w:rsidR="001A0BF6" w:rsidRDefault="001A0BF6">
      <w:pPr>
        <w:spacing w:line="400" w:lineRule="auto"/>
        <w:ind w:left="743" w:firstLine="252"/>
      </w:pPr>
    </w:p>
    <w:p w14:paraId="000000F5" w14:textId="77777777" w:rsidR="001A0BF6" w:rsidRDefault="00E26AC9">
      <w:pPr>
        <w:spacing w:line="400" w:lineRule="auto"/>
        <w:ind w:left="0"/>
        <w:rPr>
          <w:b/>
          <w:smallCaps/>
          <w:color w:val="4F81BD"/>
        </w:rPr>
      </w:pPr>
      <w:r>
        <w:rPr>
          <w:b/>
          <w:smallCaps/>
          <w:color w:val="4F81BD"/>
        </w:rPr>
        <w:t>８　補助対象経費全般の留意事項</w:t>
      </w:r>
    </w:p>
    <w:p w14:paraId="000000F6" w14:textId="77777777" w:rsidR="001A0BF6" w:rsidRDefault="00E26AC9">
      <w:pPr>
        <w:spacing w:line="400" w:lineRule="auto"/>
        <w:ind w:left="0"/>
      </w:pPr>
      <w:r>
        <w:t>（１）</w:t>
      </w:r>
      <w:r>
        <w:t xml:space="preserve"> </w:t>
      </w:r>
      <w:r>
        <w:t>以下の経費は、補助対象になりません。</w:t>
      </w:r>
    </w:p>
    <w:p w14:paraId="000000F7" w14:textId="77777777" w:rsidR="001A0BF6" w:rsidRDefault="00E26AC9">
      <w:pPr>
        <w:spacing w:line="400" w:lineRule="auto"/>
        <w:ind w:left="456" w:firstLine="32"/>
      </w:pPr>
      <w:r>
        <w:t>・土地・圃場借料</w:t>
      </w:r>
    </w:p>
    <w:p w14:paraId="000000F8" w14:textId="77777777" w:rsidR="001A0BF6" w:rsidRDefault="00E26AC9">
      <w:pPr>
        <w:spacing w:line="400" w:lineRule="auto"/>
        <w:ind w:left="456" w:firstLine="32"/>
      </w:pPr>
      <w:r>
        <w:t>・導入した機械・設備、消耗品、備品の維持・管理・修理・廃棄に係る費用</w:t>
      </w:r>
    </w:p>
    <w:p w14:paraId="000000F9" w14:textId="77777777" w:rsidR="001A0BF6" w:rsidRDefault="00E26AC9">
      <w:pPr>
        <w:spacing w:line="400" w:lineRule="auto"/>
        <w:ind w:left="456" w:firstLine="32"/>
      </w:pPr>
      <w:r>
        <w:t>・導入した機械・設備や消耗品・備品のリース・レンタル料</w:t>
      </w:r>
    </w:p>
    <w:p w14:paraId="000000FA" w14:textId="77777777" w:rsidR="001A0BF6" w:rsidRDefault="00E26AC9">
      <w:pPr>
        <w:spacing w:line="400" w:lineRule="auto"/>
        <w:ind w:left="741" w:hanging="252"/>
      </w:pPr>
      <w:r>
        <w:t>・本事業遂行のための既存機械・設備等の撤去、農道整備、暗渠・明渠設置、伐採等に要する経費</w:t>
      </w:r>
    </w:p>
    <w:p w14:paraId="000000FB" w14:textId="77777777" w:rsidR="001A0BF6" w:rsidRDefault="00E26AC9">
      <w:pPr>
        <w:spacing w:line="400" w:lineRule="auto"/>
        <w:ind w:left="456" w:firstLine="32"/>
      </w:pPr>
      <w:r>
        <w:t>・免許、資格、権利の取得に要する経費</w:t>
      </w:r>
    </w:p>
    <w:p w14:paraId="000000FC" w14:textId="77777777" w:rsidR="001A0BF6" w:rsidRDefault="00E26AC9">
      <w:pPr>
        <w:spacing w:line="400" w:lineRule="auto"/>
        <w:ind w:left="456" w:firstLine="32"/>
      </w:pPr>
      <w:r>
        <w:t>・土壌分析に必要な経費</w:t>
      </w:r>
    </w:p>
    <w:p w14:paraId="000000FD" w14:textId="77777777" w:rsidR="001A0BF6" w:rsidRDefault="00E26AC9">
      <w:pPr>
        <w:spacing w:line="400" w:lineRule="auto"/>
        <w:ind w:left="456" w:firstLine="32"/>
      </w:pPr>
      <w:r>
        <w:t>・堆肥等購入、運搬、保管、散布、調査、指導等に係る経費</w:t>
      </w:r>
    </w:p>
    <w:p w14:paraId="000000FE" w14:textId="77777777" w:rsidR="001A0BF6" w:rsidRDefault="00E26AC9">
      <w:pPr>
        <w:spacing w:line="400" w:lineRule="auto"/>
        <w:ind w:left="741" w:hanging="252"/>
      </w:pPr>
      <w:r>
        <w:t>・建物、建物付属設備、構築物、船舶、航空機、車両及び運搬具の購入等に係る経費（減価償却資産の耐用年数等に関する省令（昭和</w:t>
      </w:r>
      <w:r>
        <w:t xml:space="preserve">40 </w:t>
      </w:r>
      <w:r>
        <w:t>年大蔵省令第</w:t>
      </w:r>
      <w:r>
        <w:t xml:space="preserve">15 </w:t>
      </w:r>
      <w:r>
        <w:t>号）に掲げるもの）</w:t>
      </w:r>
    </w:p>
    <w:p w14:paraId="000000FF" w14:textId="77777777" w:rsidR="001A0BF6" w:rsidRDefault="00E26AC9">
      <w:pPr>
        <w:spacing w:line="400" w:lineRule="auto"/>
        <w:ind w:left="456" w:firstLine="32"/>
      </w:pPr>
      <w:r>
        <w:t>・民間倉庫等に保管するための保管料、借上費用</w:t>
      </w:r>
    </w:p>
    <w:p w14:paraId="00000100" w14:textId="77777777" w:rsidR="001A0BF6" w:rsidRDefault="00E26AC9">
      <w:pPr>
        <w:spacing w:line="400" w:lineRule="auto"/>
        <w:ind w:left="456" w:firstLine="32"/>
      </w:pPr>
      <w:r>
        <w:t>・導入した機械・設備、機械装置システム等に係る電気代・燃料費</w:t>
      </w:r>
    </w:p>
    <w:p w14:paraId="00000101" w14:textId="77777777" w:rsidR="001A0BF6" w:rsidRDefault="00E26AC9">
      <w:pPr>
        <w:spacing w:line="400" w:lineRule="auto"/>
        <w:ind w:left="456" w:firstLine="32"/>
      </w:pPr>
      <w:r>
        <w:t>・事務所等に係る家賃、保証金、敷金、仲介手数料、光熱水費</w:t>
      </w:r>
    </w:p>
    <w:p w14:paraId="00000102" w14:textId="77777777" w:rsidR="001A0BF6" w:rsidRDefault="00E26AC9">
      <w:pPr>
        <w:spacing w:line="400" w:lineRule="auto"/>
        <w:ind w:left="456" w:firstLine="32"/>
      </w:pPr>
      <w:r>
        <w:t>・フランチャイズ加盟料</w:t>
      </w:r>
    </w:p>
    <w:p w14:paraId="00000103" w14:textId="77777777" w:rsidR="001A0BF6" w:rsidRDefault="00E26AC9">
      <w:pPr>
        <w:spacing w:line="400" w:lineRule="auto"/>
        <w:ind w:left="705" w:hanging="219"/>
      </w:pPr>
      <w:r>
        <w:lastRenderedPageBreak/>
        <w:t>・電話代、インターネット利用料金等の通信費</w:t>
      </w:r>
      <w:r>
        <w:t xml:space="preserve"> </w:t>
      </w:r>
    </w:p>
    <w:p w14:paraId="00000104" w14:textId="77777777" w:rsidR="001A0BF6" w:rsidRDefault="00E26AC9">
      <w:pPr>
        <w:spacing w:line="400" w:lineRule="auto"/>
        <w:ind w:left="456" w:firstLine="32"/>
      </w:pPr>
      <w:r>
        <w:t>・商品券等の金券</w:t>
      </w:r>
    </w:p>
    <w:p w14:paraId="00000105" w14:textId="77777777" w:rsidR="001A0BF6" w:rsidRDefault="00E26AC9">
      <w:pPr>
        <w:spacing w:line="400" w:lineRule="auto"/>
        <w:ind w:left="708" w:hanging="219"/>
      </w:pPr>
      <w:r>
        <w:t>・販売する商品</w:t>
      </w:r>
      <w:r>
        <w:t>の原材料費（補助対象経費の原材料費は除く）、文房具などの事務用品等の消耗品代、雑誌購読料、新聞代、団体等の会費</w:t>
      </w:r>
    </w:p>
    <w:p w14:paraId="00000106" w14:textId="77777777" w:rsidR="001A0BF6" w:rsidRDefault="00E26AC9">
      <w:pPr>
        <w:spacing w:line="400" w:lineRule="auto"/>
        <w:ind w:left="456" w:firstLine="32"/>
      </w:pPr>
      <w:r>
        <w:t>・飲食、娯楽、接待等の費用</w:t>
      </w:r>
    </w:p>
    <w:p w14:paraId="00000107" w14:textId="77777777" w:rsidR="001A0BF6" w:rsidRDefault="00E26AC9">
      <w:pPr>
        <w:spacing w:line="400" w:lineRule="auto"/>
        <w:ind w:left="708" w:hanging="219"/>
      </w:pPr>
      <w:r>
        <w:t>・不動産の購入費、株式の購入費、自動車等車両、船舶、航空機等の購入費・修理費・車検費用</w:t>
      </w:r>
    </w:p>
    <w:p w14:paraId="00000108" w14:textId="77777777" w:rsidR="001A0BF6" w:rsidRDefault="00E26AC9">
      <w:pPr>
        <w:spacing w:line="400" w:lineRule="auto"/>
        <w:ind w:left="708" w:hanging="219"/>
      </w:pPr>
      <w:r>
        <w:t>・税務申告、決算書作成等のために税理士、公認会計士等に支払う費用及び訴訟等のための弁護士費用</w:t>
      </w:r>
    </w:p>
    <w:p w14:paraId="00000109" w14:textId="77777777" w:rsidR="001A0BF6" w:rsidRDefault="00E26AC9">
      <w:pPr>
        <w:spacing w:line="400" w:lineRule="auto"/>
        <w:ind w:left="456" w:firstLine="32"/>
      </w:pPr>
      <w:r>
        <w:t>・収入印紙</w:t>
      </w:r>
    </w:p>
    <w:p w14:paraId="0000010A" w14:textId="77777777" w:rsidR="001A0BF6" w:rsidRDefault="00E26AC9">
      <w:pPr>
        <w:spacing w:line="400" w:lineRule="auto"/>
        <w:ind w:left="456" w:firstLine="32"/>
      </w:pPr>
      <w:r>
        <w:t>・振込等手数料（代引手数料を含む）及び両替手数料</w:t>
      </w:r>
    </w:p>
    <w:p w14:paraId="0000010B" w14:textId="77777777" w:rsidR="001A0BF6" w:rsidRDefault="00E26AC9">
      <w:pPr>
        <w:spacing w:line="400" w:lineRule="auto"/>
        <w:ind w:left="456" w:firstLine="32"/>
      </w:pPr>
      <w:r>
        <w:t>・公租公課（消費税及び地方消費税額（以下「消費税等」という。）等）</w:t>
      </w:r>
    </w:p>
    <w:p w14:paraId="0000010C" w14:textId="77777777" w:rsidR="001A0BF6" w:rsidRDefault="00E26AC9">
      <w:pPr>
        <w:spacing w:line="400" w:lineRule="auto"/>
        <w:ind w:left="456" w:firstLine="32"/>
      </w:pPr>
      <w:r>
        <w:t>・各種保険料</w:t>
      </w:r>
    </w:p>
    <w:p w14:paraId="0000010D" w14:textId="77777777" w:rsidR="001A0BF6" w:rsidRDefault="00E26AC9">
      <w:pPr>
        <w:spacing w:line="400" w:lineRule="auto"/>
        <w:ind w:left="456" w:firstLine="32"/>
      </w:pPr>
      <w:r>
        <w:t>・借入金などの支払利息及び遅延損害金</w:t>
      </w:r>
    </w:p>
    <w:p w14:paraId="0000010E" w14:textId="77777777" w:rsidR="001A0BF6" w:rsidRDefault="00E26AC9">
      <w:pPr>
        <w:spacing w:line="400" w:lineRule="auto"/>
        <w:ind w:left="708" w:hanging="219"/>
      </w:pPr>
      <w:r>
        <w:t>・事業計画書･申請書･報告書等の事務局に提出する書類作成・提出に係る費用</w:t>
      </w:r>
    </w:p>
    <w:p w14:paraId="0000010F" w14:textId="77777777" w:rsidR="001A0BF6" w:rsidRDefault="00E26AC9">
      <w:pPr>
        <w:spacing w:line="400" w:lineRule="auto"/>
        <w:ind w:left="708" w:hanging="219"/>
      </w:pPr>
      <w:r>
        <w:t>・汎用性があり、目的外使用になり得るもの（例えば、事務用のパソコン、プリンタ、文書作成ソフトウェア、タブレット端末、スマートフォン、</w:t>
      </w:r>
      <w:r>
        <w:t>SD</w:t>
      </w:r>
      <w:r>
        <w:t>カード、</w:t>
      </w:r>
      <w:r>
        <w:t>USB</w:t>
      </w:r>
      <w:r>
        <w:t>メモリーカード等の記録系媒体及びデジタル複合機、家具等）の購入費</w:t>
      </w:r>
    </w:p>
    <w:p w14:paraId="00000110" w14:textId="77777777" w:rsidR="001A0BF6" w:rsidRDefault="00E26AC9">
      <w:pPr>
        <w:spacing w:line="400" w:lineRule="auto"/>
        <w:ind w:left="708" w:hanging="219"/>
      </w:pPr>
      <w:r>
        <w:lastRenderedPageBreak/>
        <w:t>・中古市場において広く流通していない中古機械設備など、その価格設定の適正性が明確でない中古品の購入費（３者以上の中古品流通事業者から型式や年式が記載された相見積もりを取得している場合等を除く）</w:t>
      </w:r>
    </w:p>
    <w:p w14:paraId="00000111" w14:textId="77777777" w:rsidR="001A0BF6" w:rsidRDefault="00E26AC9">
      <w:pPr>
        <w:spacing w:line="400" w:lineRule="auto"/>
        <w:ind w:left="708" w:hanging="219"/>
      </w:pPr>
      <w:r>
        <w:t>・事業に係る自社の人件費、旅</w:t>
      </w:r>
      <w:r>
        <w:t>費（別表第</w:t>
      </w:r>
      <w:r>
        <w:t>2</w:t>
      </w:r>
      <w:r>
        <w:t>のＡの</w:t>
      </w:r>
      <w:r>
        <w:t>③</w:t>
      </w:r>
      <w:r>
        <w:t>において、産地への生産作業補助のための旅費は除く）</w:t>
      </w:r>
    </w:p>
    <w:p w14:paraId="00000112" w14:textId="77777777" w:rsidR="001A0BF6" w:rsidRDefault="00E26AC9">
      <w:pPr>
        <w:spacing w:line="400" w:lineRule="auto"/>
        <w:ind w:left="456" w:firstLine="32"/>
      </w:pPr>
      <w:r>
        <w:t>・上記のほか、公的な資金の用途として社会通念上、不適切と認められる経費</w:t>
      </w:r>
    </w:p>
    <w:p w14:paraId="00000113" w14:textId="77777777" w:rsidR="001A0BF6" w:rsidRDefault="00E26AC9">
      <w:pPr>
        <w:spacing w:line="400" w:lineRule="auto"/>
        <w:ind w:left="456" w:firstLine="32"/>
      </w:pPr>
      <w:r>
        <w:t>※</w:t>
      </w:r>
      <w:r>
        <w:t>諸経費・管理費など内訳が不明な費目は、見積もりなどに記載がない場合、内容が判断できない場合は除外となることがあります。必要に応じて内訳が判断できるよう情報を提示すること。</w:t>
      </w:r>
    </w:p>
    <w:p w14:paraId="00000114" w14:textId="77777777" w:rsidR="001A0BF6" w:rsidRDefault="00E26AC9">
      <w:pPr>
        <w:spacing w:line="400" w:lineRule="auto"/>
        <w:ind w:left="426" w:hanging="426"/>
      </w:pPr>
      <w:r>
        <w:t>（２）補助対象経費は、補助事業実施期間内に補助事業のために支払いを行ったことを確認できるものに限ります（外国通貨の場合は、支払日当日の公表仲値で円換算）。支払いは、銀行振込の実績で確認を行います</w:t>
      </w:r>
      <w:r>
        <w:t>（手形払等で実績を確認できないものは対象外）。</w:t>
      </w:r>
    </w:p>
    <w:p w14:paraId="00000115" w14:textId="77777777" w:rsidR="001A0BF6" w:rsidRDefault="00E26AC9">
      <w:pPr>
        <w:spacing w:line="400" w:lineRule="auto"/>
        <w:ind w:left="426" w:hanging="426"/>
      </w:pPr>
      <w:r>
        <w:t>（</w:t>
      </w:r>
      <w:r>
        <w:t>3</w:t>
      </w:r>
      <w:r>
        <w:t>）採択後、交付申請手続きの際には、本事業における契約（発注）先（海外企業からの調達を行う場合も含む）の選定にあたって、経済性の観点から、必ず複数の相見積もりを取り、相見積もりの中で最低価格を提示した者を選定（一般の競争等）してください。</w:t>
      </w:r>
    </w:p>
    <w:p w14:paraId="00000116" w14:textId="77777777" w:rsidR="001A0BF6" w:rsidRDefault="00E26AC9">
      <w:pPr>
        <w:spacing w:line="400" w:lineRule="auto"/>
        <w:ind w:left="426" w:firstLine="251"/>
      </w:pPr>
      <w:r>
        <w:lastRenderedPageBreak/>
        <w:t>また、契約（発注）先１件当たりの見積額の合計が</w:t>
      </w:r>
      <w:r>
        <w:t>50</w:t>
      </w:r>
      <w:r>
        <w:t>万円（税抜き）以上になる場合は、原則として同一条件による相見積もりを取ることが必要です。相見積もりを取っていない場合又は最低価格を提示した者を選定していない場合には、その選</w:t>
      </w:r>
      <w:r>
        <w:t>定理由を明らかにした理由書と価格の妥当性を示す書類（選定理由書等）を提出いただきますが、補助対象とならない場合があります。また、市場価格とかい離している場合は認められません。</w:t>
      </w:r>
    </w:p>
    <w:p w14:paraId="00000117" w14:textId="77777777" w:rsidR="001A0BF6" w:rsidRDefault="00E26AC9">
      <w:pPr>
        <w:spacing w:line="400" w:lineRule="auto"/>
        <w:ind w:left="426" w:firstLine="251"/>
      </w:pPr>
      <w:r>
        <w:t>したがって、申請の準備段階にて予め複数者から見積書を取得いただき、関連資料として申請時に併せて提出していただく必要があります。</w:t>
      </w:r>
    </w:p>
    <w:p w14:paraId="00000118" w14:textId="77777777" w:rsidR="001A0BF6" w:rsidRDefault="00E26AC9">
      <w:pPr>
        <w:spacing w:line="400" w:lineRule="auto"/>
        <w:ind w:left="504" w:hanging="504"/>
      </w:pPr>
      <w:r>
        <w:t>（</w:t>
      </w:r>
      <w:r>
        <w:t>4</w:t>
      </w:r>
      <w:r>
        <w:t>）交付申請書提出の際、</w:t>
      </w:r>
      <w:r>
        <w:rPr>
          <w:b/>
        </w:rPr>
        <w:t>消費税及び地方消費税額等仕入控除税額を「減額」して記載</w:t>
      </w:r>
      <w:r>
        <w:t>してください。</w:t>
      </w:r>
    </w:p>
    <w:p w14:paraId="00000119" w14:textId="77777777" w:rsidR="001A0BF6" w:rsidRDefault="001A0BF6">
      <w:pPr>
        <w:spacing w:line="400" w:lineRule="auto"/>
        <w:ind w:left="504" w:hanging="504"/>
      </w:pPr>
    </w:p>
    <w:p w14:paraId="0000011A" w14:textId="77777777" w:rsidR="001A0BF6" w:rsidRDefault="00E26AC9">
      <w:pPr>
        <w:spacing w:line="400" w:lineRule="auto"/>
        <w:ind w:left="756" w:hanging="252"/>
      </w:pPr>
      <w:r>
        <w:t>※</w:t>
      </w:r>
      <w:r>
        <w:t xml:space="preserve">　事業実施者が課税事業者（免税事業者及び簡易課税事業者以外）の場合、本事業に係る課税仕入に伴い、消費税及び地</w:t>
      </w:r>
      <w:r>
        <w:t>方消費税の還付金が発生することになるため、この還付と補助金交付が重複しないよう、課税仕入の際の消費税及び地方消費税相当額について、原則としてあらかじめ補助対象経費から減額しておくこととします。この消費税及び地方消費税相当額を「消費税等仕入控除税額」といいます。</w:t>
      </w:r>
    </w:p>
    <w:p w14:paraId="0000011B" w14:textId="77777777" w:rsidR="001A0BF6" w:rsidRDefault="001A0BF6">
      <w:pPr>
        <w:spacing w:line="400" w:lineRule="auto"/>
        <w:ind w:left="756" w:hanging="252"/>
      </w:pPr>
    </w:p>
    <w:p w14:paraId="0000011C" w14:textId="77777777" w:rsidR="001A0BF6" w:rsidRDefault="00E26AC9">
      <w:pPr>
        <w:spacing w:line="400" w:lineRule="auto"/>
        <w:ind w:left="426" w:hanging="426"/>
      </w:pPr>
      <w:r>
        <w:lastRenderedPageBreak/>
        <w:t>（</w:t>
      </w:r>
      <w:r>
        <w:t>5</w:t>
      </w:r>
      <w:r>
        <w:t>）事業計画に対して過度な経費が見込まれているとき、価格の妥当性について十分な根拠が示されない経費があるとき、その他本事業の目的や事業計画に対して不適当と考えられる経費が見込まれているときは、交付決定の手続きに際して、事務局から補助対象経費の見直</w:t>
      </w:r>
      <w:r>
        <w:t>しを求めます。</w:t>
      </w:r>
    </w:p>
    <w:p w14:paraId="0000011D" w14:textId="77777777" w:rsidR="001A0BF6" w:rsidRDefault="00E26AC9">
      <w:pPr>
        <w:spacing w:line="400" w:lineRule="auto"/>
        <w:ind w:left="426" w:hanging="426"/>
      </w:pPr>
      <w:r>
        <w:t>（</w:t>
      </w:r>
      <w:r>
        <w:t>6</w:t>
      </w:r>
      <w:r>
        <w:t>）国や自治体の他の補助金による支援を現に受け、又は受ける予定となっている取組に係る経費は本事業の対象になりません。</w:t>
      </w:r>
    </w:p>
    <w:p w14:paraId="0000011E" w14:textId="77777777" w:rsidR="001A0BF6" w:rsidRDefault="00E26AC9">
      <w:pPr>
        <w:spacing w:line="400" w:lineRule="auto"/>
        <w:ind w:left="426" w:hanging="426"/>
      </w:pPr>
      <w:r>
        <w:t>（</w:t>
      </w:r>
      <w:r>
        <w:t>7</w:t>
      </w:r>
      <w:r>
        <w:t>）事業実施者又はその構成員が自力により現に実施し、又は既に完了している取組に係る経費（「９　交付決定前着手届出の手続き」により交付決定前に着手した場合の経費を除く。）は本事業の対象になりません。</w:t>
      </w:r>
    </w:p>
    <w:p w14:paraId="0000011F" w14:textId="77777777" w:rsidR="001A0BF6" w:rsidRDefault="00E26AC9">
      <w:pPr>
        <w:spacing w:line="400" w:lineRule="auto"/>
        <w:ind w:left="426" w:hanging="426"/>
      </w:pPr>
      <w:r>
        <w:t>（</w:t>
      </w:r>
      <w:r>
        <w:t>8</w:t>
      </w:r>
      <w:r>
        <w:t>）事業の実施中に発生した事故又は災害の復旧のための経費は、本事業の対象になりません。</w:t>
      </w:r>
    </w:p>
    <w:p w14:paraId="00000120" w14:textId="77777777" w:rsidR="001A0BF6" w:rsidRDefault="00E26AC9">
      <w:pPr>
        <w:spacing w:line="400" w:lineRule="auto"/>
        <w:ind w:left="426" w:hanging="426"/>
      </w:pPr>
      <w:r>
        <w:t>（</w:t>
      </w:r>
      <w:r>
        <w:t>9</w:t>
      </w:r>
      <w:r>
        <w:t>）機器導入等については発注日、委託契約などは契約日、研究開発などは開発に関する社内</w:t>
      </w:r>
      <w:r>
        <w:t>決裁等の一般的な事業の着手日からとします。これらが客観的に確認できる資料の写しを提出いただきます。</w:t>
      </w:r>
    </w:p>
    <w:p w14:paraId="00000121" w14:textId="77777777" w:rsidR="001A0BF6" w:rsidRDefault="001A0BF6">
      <w:pPr>
        <w:spacing w:line="400" w:lineRule="auto"/>
        <w:ind w:left="743" w:firstLine="252"/>
      </w:pPr>
    </w:p>
    <w:p w14:paraId="00000122" w14:textId="77777777" w:rsidR="001A0BF6" w:rsidRDefault="00E26AC9">
      <w:pPr>
        <w:spacing w:line="400" w:lineRule="auto"/>
        <w:ind w:left="0"/>
        <w:rPr>
          <w:b/>
          <w:smallCaps/>
          <w:color w:val="4F81BD"/>
        </w:rPr>
      </w:pPr>
      <w:r>
        <w:rPr>
          <w:b/>
          <w:smallCaps/>
          <w:color w:val="4F81BD"/>
        </w:rPr>
        <w:t>９　交付決定前着手届出の手続き</w:t>
      </w:r>
    </w:p>
    <w:p w14:paraId="00000123" w14:textId="77777777" w:rsidR="001A0BF6" w:rsidRDefault="00E26AC9">
      <w:pPr>
        <w:spacing w:line="400" w:lineRule="auto"/>
        <w:ind w:left="222" w:firstLine="252"/>
      </w:pPr>
      <w:r>
        <w:t>本事業において、交付決定前に行われた契約（発注）等については、補助対象経費として認められませんのでご注意ください。なお、やむを得ない事情により、交付決</w:t>
      </w:r>
      <w:r>
        <w:lastRenderedPageBreak/>
        <w:t>定の通知を受ける前に事業を実施する場合に必要となる経費について、補助金の交付決定前であっても事務局へ別記様式第</w:t>
      </w:r>
      <w:r>
        <w:t>4</w:t>
      </w:r>
      <w:r>
        <w:t>号による交付決定前着手届出を提出し、承認を受けた場合は、令和５年</w:t>
      </w:r>
      <w:r>
        <w:t>11</w:t>
      </w:r>
      <w:r>
        <w:t>月</w:t>
      </w:r>
      <w:r>
        <w:t>29</w:t>
      </w:r>
      <w:r>
        <w:t>日以降交付決定までに行われた契約（発注）に要する経費も補助対象経費とすることができます。</w:t>
      </w:r>
    </w:p>
    <w:p w14:paraId="00000124" w14:textId="77777777" w:rsidR="001A0BF6" w:rsidRDefault="00E26AC9">
      <w:pPr>
        <w:spacing w:line="400" w:lineRule="auto"/>
        <w:ind w:left="222" w:firstLine="252"/>
      </w:pPr>
      <w:r>
        <w:t>交付決定前に事業着手が承認された場合であっても、補助金の交付を約束するものではありませ</w:t>
      </w:r>
      <w:r>
        <w:t>ん。また、令和５年</w:t>
      </w:r>
      <w:r>
        <w:t>11</w:t>
      </w:r>
      <w:r>
        <w:t>月</w:t>
      </w:r>
      <w:r>
        <w:t>28</w:t>
      </w:r>
      <w:r>
        <w:t>日以前に行われた契約（発注）等については、いかなる場合であっても補助対象経費として認められませんので、ご注意ください。</w:t>
      </w:r>
    </w:p>
    <w:p w14:paraId="00000125" w14:textId="77777777" w:rsidR="001A0BF6" w:rsidRDefault="00E26AC9">
      <w:pPr>
        <w:spacing w:line="400" w:lineRule="auto"/>
        <w:ind w:left="222" w:firstLine="252"/>
      </w:pPr>
      <w:r>
        <w:t>なお、令和５年</w:t>
      </w:r>
      <w:r>
        <w:t>11</w:t>
      </w:r>
      <w:r>
        <w:t>月</w:t>
      </w:r>
      <w:r>
        <w:t>29</w:t>
      </w:r>
      <w:r>
        <w:t>日から応募申請前までに発注した事業に要する経費を補助対象経費とする場合や、応募申請後から採択通知の受領日までの間に発注が見込まれる場合は、事業計画書に明記することで事前着手申請と見なすことができます（この場合、別記様式第４号の提出は不要ですが、事業着手を証明する書類の写しが必要です。）。</w:t>
      </w:r>
    </w:p>
    <w:p w14:paraId="00000126" w14:textId="77777777" w:rsidR="001A0BF6" w:rsidRDefault="001A0BF6">
      <w:pPr>
        <w:spacing w:line="400" w:lineRule="auto"/>
        <w:ind w:left="222" w:firstLine="252"/>
      </w:pPr>
    </w:p>
    <w:p w14:paraId="00000127" w14:textId="77777777" w:rsidR="001A0BF6" w:rsidRDefault="00E26AC9">
      <w:pPr>
        <w:spacing w:line="400" w:lineRule="auto"/>
        <w:ind w:left="0"/>
      </w:pPr>
      <w:r>
        <w:t>①</w:t>
      </w:r>
      <w:r>
        <w:t xml:space="preserve">　承認内容に変更がある場合は、再度申請していただきます。</w:t>
      </w:r>
    </w:p>
    <w:p w14:paraId="00000128" w14:textId="77777777" w:rsidR="001A0BF6" w:rsidRDefault="00E26AC9">
      <w:pPr>
        <w:pBdr>
          <w:top w:val="nil"/>
          <w:left w:val="nil"/>
          <w:bottom w:val="nil"/>
          <w:right w:val="nil"/>
          <w:between w:val="nil"/>
        </w:pBdr>
        <w:spacing w:line="400" w:lineRule="auto"/>
        <w:ind w:left="1416" w:hanging="408"/>
        <w:rPr>
          <w:color w:val="000000"/>
        </w:rPr>
      </w:pPr>
      <w:r>
        <w:rPr>
          <w:rFonts w:eastAsia="Calibri"/>
          <w:color w:val="000000"/>
        </w:rPr>
        <w:t xml:space="preserve">※ </w:t>
      </w:r>
      <w:r>
        <w:rPr>
          <w:rFonts w:eastAsia="Calibri"/>
          <w:color w:val="000000"/>
        </w:rPr>
        <w:t xml:space="preserve">　交付決定前着手届出の承認に際して、会社概要、事業計画の概要、早急な着手が必要不可欠である理由等を記載していただく必要があります。記載内容が不十分な場合は、申請後に事務局から確認をさせていただく場合があります。</w:t>
      </w:r>
    </w:p>
    <w:p w14:paraId="00000129" w14:textId="77777777" w:rsidR="001A0BF6" w:rsidRDefault="00E26AC9">
      <w:pPr>
        <w:pBdr>
          <w:top w:val="nil"/>
          <w:left w:val="nil"/>
          <w:bottom w:val="nil"/>
          <w:right w:val="nil"/>
          <w:between w:val="nil"/>
        </w:pBdr>
        <w:spacing w:line="400" w:lineRule="auto"/>
        <w:ind w:left="1416" w:hanging="408"/>
        <w:rPr>
          <w:color w:val="000000"/>
        </w:rPr>
      </w:pPr>
      <w:r>
        <w:rPr>
          <w:rFonts w:eastAsia="Calibri"/>
          <w:color w:val="000000"/>
        </w:rPr>
        <w:lastRenderedPageBreak/>
        <w:t>※</w:t>
      </w:r>
      <w:r>
        <w:rPr>
          <w:rFonts w:eastAsia="Calibri"/>
          <w:color w:val="000000"/>
        </w:rPr>
        <w:t xml:space="preserve">　機器導入等については発注日、委託契約などは契約日、研究開発などは開発に関する社内決裁等の一般的な事業の着手日からとします。これらが客観的に確認できる資料の写しを提出いただきます。</w:t>
      </w:r>
    </w:p>
    <w:p w14:paraId="0000012A" w14:textId="77777777" w:rsidR="001A0BF6" w:rsidRDefault="001A0BF6">
      <w:pPr>
        <w:pBdr>
          <w:top w:val="nil"/>
          <w:left w:val="nil"/>
          <w:bottom w:val="nil"/>
          <w:right w:val="nil"/>
          <w:between w:val="nil"/>
        </w:pBdr>
        <w:spacing w:line="400" w:lineRule="auto"/>
        <w:ind w:left="1416" w:hanging="408"/>
        <w:rPr>
          <w:color w:val="000000"/>
        </w:rPr>
      </w:pPr>
    </w:p>
    <w:p w14:paraId="0000012B" w14:textId="77777777" w:rsidR="001A0BF6" w:rsidRDefault="00E26AC9">
      <w:pPr>
        <w:spacing w:line="400" w:lineRule="auto"/>
        <w:ind w:firstLine="159"/>
      </w:pPr>
      <w:r>
        <w:t>②</w:t>
      </w:r>
      <w:r>
        <w:t xml:space="preserve">　交付決定前着手届出の申請承認可否通知等</w:t>
      </w:r>
    </w:p>
    <w:p w14:paraId="0000012C" w14:textId="77777777" w:rsidR="001A0BF6" w:rsidRDefault="00E26AC9">
      <w:pPr>
        <w:pBdr>
          <w:top w:val="nil"/>
          <w:left w:val="nil"/>
          <w:bottom w:val="nil"/>
          <w:right w:val="nil"/>
          <w:between w:val="nil"/>
        </w:pBdr>
        <w:spacing w:line="400" w:lineRule="auto"/>
        <w:ind w:left="993" w:firstLine="252"/>
        <w:rPr>
          <w:color w:val="000000"/>
        </w:rPr>
      </w:pPr>
      <w:r>
        <w:rPr>
          <w:rFonts w:eastAsia="Calibri"/>
          <w:color w:val="000000"/>
        </w:rPr>
        <w:t>交付決定前着手届出の申請について、承認の可否を決定後、順次、結果を通知します。通常、申請から</w:t>
      </w:r>
      <w:r>
        <w:rPr>
          <w:rFonts w:eastAsia="Calibri"/>
          <w:color w:val="000000"/>
        </w:rPr>
        <w:t>10</w:t>
      </w:r>
      <w:r>
        <w:rPr>
          <w:rFonts w:eastAsia="Calibri"/>
          <w:color w:val="000000"/>
        </w:rPr>
        <w:t>日～２週間程度を目安に通知を行う予定ですが、申請の内容や状況によってはさらに期間を要する場合がありますのでご了承ください。</w:t>
      </w:r>
    </w:p>
    <w:p w14:paraId="0000012D" w14:textId="77777777" w:rsidR="001A0BF6" w:rsidRDefault="00E26AC9">
      <w:pPr>
        <w:pBdr>
          <w:top w:val="nil"/>
          <w:left w:val="nil"/>
          <w:bottom w:val="nil"/>
          <w:right w:val="nil"/>
          <w:between w:val="nil"/>
        </w:pBdr>
        <w:spacing w:line="400" w:lineRule="auto"/>
        <w:ind w:left="993" w:firstLine="252"/>
        <w:rPr>
          <w:color w:val="000000"/>
        </w:rPr>
      </w:pPr>
      <w:r>
        <w:rPr>
          <w:rFonts w:eastAsia="Calibri"/>
          <w:color w:val="000000"/>
        </w:rPr>
        <w:t>事業計画書に明記し、事前着手申請と見なされた事業者については、交付決定の通知をもって、承認の可否を通知するものとします。</w:t>
      </w:r>
    </w:p>
    <w:p w14:paraId="0000012E" w14:textId="77777777" w:rsidR="001A0BF6" w:rsidRDefault="001A0BF6">
      <w:pPr>
        <w:pBdr>
          <w:top w:val="nil"/>
          <w:left w:val="nil"/>
          <w:bottom w:val="nil"/>
          <w:right w:val="nil"/>
          <w:between w:val="nil"/>
        </w:pBdr>
        <w:spacing w:line="400" w:lineRule="auto"/>
        <w:ind w:left="1260" w:firstLine="251"/>
        <w:rPr>
          <w:color w:val="000000"/>
        </w:rPr>
      </w:pPr>
    </w:p>
    <w:p w14:paraId="0000012F" w14:textId="77777777" w:rsidR="001A0BF6" w:rsidRDefault="00E26AC9">
      <w:pPr>
        <w:pBdr>
          <w:top w:val="nil"/>
          <w:left w:val="nil"/>
          <w:bottom w:val="nil"/>
          <w:right w:val="nil"/>
          <w:between w:val="nil"/>
        </w:pBdr>
        <w:spacing w:line="400" w:lineRule="auto"/>
        <w:ind w:left="1273" w:hanging="270"/>
        <w:rPr>
          <w:color w:val="000000"/>
        </w:rPr>
      </w:pPr>
      <w:r>
        <w:rPr>
          <w:rFonts w:eastAsia="Calibri"/>
          <w:color w:val="000000"/>
        </w:rPr>
        <w:t>※</w:t>
      </w:r>
      <w:r>
        <w:rPr>
          <w:rFonts w:eastAsia="Calibri"/>
          <w:color w:val="000000"/>
        </w:rPr>
        <w:t xml:space="preserve">　交付決定前着手届出の申請について、承認が得られなかった場合、交付決定日よりも前に購入契約（発注）等を実施した経費は補助対象外となりますので、ご注意ください。</w:t>
      </w:r>
    </w:p>
    <w:p w14:paraId="00000130" w14:textId="77777777" w:rsidR="001A0BF6" w:rsidRDefault="00E26AC9">
      <w:pPr>
        <w:pBdr>
          <w:top w:val="nil"/>
          <w:left w:val="nil"/>
          <w:bottom w:val="nil"/>
          <w:right w:val="nil"/>
          <w:between w:val="nil"/>
        </w:pBdr>
        <w:spacing w:line="400" w:lineRule="auto"/>
        <w:ind w:left="1273" w:hanging="270"/>
        <w:rPr>
          <w:color w:val="000000"/>
        </w:rPr>
      </w:pPr>
      <w:r>
        <w:rPr>
          <w:rFonts w:eastAsia="Calibri"/>
          <w:color w:val="000000"/>
        </w:rPr>
        <w:t>※</w:t>
      </w:r>
      <w:r>
        <w:rPr>
          <w:rFonts w:eastAsia="Calibri"/>
          <w:color w:val="000000"/>
        </w:rPr>
        <w:t xml:space="preserve">　交</w:t>
      </w:r>
      <w:r>
        <w:rPr>
          <w:rFonts w:eastAsia="Calibri"/>
          <w:color w:val="000000"/>
        </w:rPr>
        <w:t>付決定前着手届出の内容と課題提案書の内容が相違しているときや整合性が確認できない場合等は、承認されませんので、記載事項に誤りがないようにご注意ください。</w:t>
      </w:r>
    </w:p>
    <w:p w14:paraId="00000131" w14:textId="77777777" w:rsidR="001A0BF6" w:rsidRDefault="00E26AC9">
      <w:pPr>
        <w:pBdr>
          <w:top w:val="nil"/>
          <w:left w:val="nil"/>
          <w:bottom w:val="nil"/>
          <w:right w:val="nil"/>
          <w:between w:val="nil"/>
        </w:pBdr>
        <w:spacing w:line="400" w:lineRule="auto"/>
        <w:ind w:left="1273" w:hanging="270"/>
        <w:rPr>
          <w:color w:val="000000"/>
        </w:rPr>
      </w:pPr>
      <w:r>
        <w:rPr>
          <w:rFonts w:eastAsia="Calibri"/>
          <w:color w:val="000000"/>
        </w:rPr>
        <w:t>※</w:t>
      </w:r>
      <w:r>
        <w:rPr>
          <w:rFonts w:eastAsia="Calibri"/>
          <w:color w:val="000000"/>
        </w:rPr>
        <w:t xml:space="preserve">　交付申請時には見積書等の書類の提出が必要になりますのでご準備ください。</w:t>
      </w:r>
    </w:p>
    <w:p w14:paraId="00000132" w14:textId="77777777" w:rsidR="001A0BF6" w:rsidRDefault="001A0BF6">
      <w:pPr>
        <w:pBdr>
          <w:top w:val="nil"/>
          <w:left w:val="nil"/>
          <w:bottom w:val="nil"/>
          <w:right w:val="nil"/>
          <w:between w:val="nil"/>
        </w:pBdr>
        <w:spacing w:line="400" w:lineRule="auto"/>
        <w:ind w:left="1494" w:hanging="489"/>
        <w:rPr>
          <w:color w:val="000000"/>
        </w:rPr>
      </w:pPr>
    </w:p>
    <w:p w14:paraId="00000133" w14:textId="77777777" w:rsidR="001A0BF6" w:rsidRDefault="00E26AC9">
      <w:pPr>
        <w:spacing w:line="400" w:lineRule="auto"/>
        <w:ind w:left="0"/>
        <w:rPr>
          <w:b/>
          <w:smallCaps/>
          <w:color w:val="4F81BD"/>
        </w:rPr>
      </w:pPr>
      <w:r>
        <w:rPr>
          <w:b/>
          <w:smallCaps/>
          <w:color w:val="4F81BD"/>
        </w:rPr>
        <w:t>10</w:t>
      </w:r>
      <w:r>
        <w:rPr>
          <w:b/>
          <w:smallCaps/>
          <w:color w:val="4F81BD"/>
        </w:rPr>
        <w:t xml:space="preserve">　事業の実施期間</w:t>
      </w:r>
    </w:p>
    <w:p w14:paraId="00000134" w14:textId="77777777" w:rsidR="001A0BF6" w:rsidRDefault="00E26AC9">
      <w:pPr>
        <w:spacing w:line="400" w:lineRule="auto"/>
        <w:ind w:left="504" w:firstLine="251"/>
      </w:pPr>
      <w:r>
        <w:t>本事業の実施期間は、令和５年</w:t>
      </w:r>
      <w:r>
        <w:t>11</w:t>
      </w:r>
      <w:r>
        <w:t>月</w:t>
      </w:r>
      <w:r>
        <w:t>29</w:t>
      </w:r>
      <w:r>
        <w:t>日（水）から令和７年２月</w:t>
      </w:r>
      <w:r>
        <w:t>13</w:t>
      </w:r>
      <w:r>
        <w:t>日（木）までとします。補助事業は実施期間内で終了する事業が対象です。</w:t>
      </w:r>
    </w:p>
    <w:p w14:paraId="00000135" w14:textId="77777777" w:rsidR="001A0BF6" w:rsidRDefault="001A0BF6">
      <w:pPr>
        <w:spacing w:line="400" w:lineRule="auto"/>
        <w:ind w:left="504" w:firstLine="251"/>
      </w:pPr>
    </w:p>
    <w:p w14:paraId="00000136" w14:textId="77777777" w:rsidR="001A0BF6" w:rsidRDefault="00E26AC9">
      <w:pPr>
        <w:spacing w:line="400" w:lineRule="auto"/>
        <w:ind w:left="1275" w:hanging="237"/>
      </w:pPr>
      <w:r>
        <w:lastRenderedPageBreak/>
        <w:t>※</w:t>
      </w:r>
      <w:r>
        <w:t>交付決定後、事業実施期間内に事業が完了しない場合は、補助金額が支払えない又は減額される可能性があります。</w:t>
      </w:r>
    </w:p>
    <w:p w14:paraId="00000137" w14:textId="77777777" w:rsidR="001A0BF6" w:rsidRDefault="00E26AC9">
      <w:pPr>
        <w:spacing w:line="400" w:lineRule="auto"/>
        <w:ind w:left="1275" w:hanging="237"/>
      </w:pPr>
      <w:r>
        <w:t>※</w:t>
      </w:r>
      <w:r>
        <w:t>交付決定前の期間を事業実施期間とする場合は、交付決定前着手届出の承認（事業計画書への明記による見なし規定による交付決定通知を含む。）が必要となります（「９　交付決定前着手届出の手続き」を参照）。</w:t>
      </w:r>
    </w:p>
    <w:p w14:paraId="00000138" w14:textId="77777777" w:rsidR="001A0BF6" w:rsidRDefault="001A0BF6">
      <w:pPr>
        <w:spacing w:line="400" w:lineRule="auto"/>
        <w:ind w:left="0"/>
      </w:pPr>
    </w:p>
    <w:p w14:paraId="00000139" w14:textId="77777777" w:rsidR="001A0BF6" w:rsidRDefault="001A0BF6">
      <w:pPr>
        <w:spacing w:line="400" w:lineRule="auto"/>
        <w:ind w:left="0"/>
      </w:pPr>
    </w:p>
    <w:p w14:paraId="0000013A" w14:textId="77777777" w:rsidR="001A0BF6" w:rsidRDefault="00E26AC9">
      <w:pPr>
        <w:spacing w:line="400" w:lineRule="auto"/>
        <w:ind w:left="0"/>
        <w:rPr>
          <w:b/>
          <w:smallCaps/>
          <w:color w:val="4F81BD"/>
        </w:rPr>
      </w:pPr>
      <w:r>
        <w:rPr>
          <w:b/>
          <w:smallCaps/>
          <w:color w:val="4F81BD"/>
        </w:rPr>
        <w:t>11</w:t>
      </w:r>
      <w:r>
        <w:rPr>
          <w:b/>
          <w:smallCaps/>
          <w:color w:val="4F81BD"/>
        </w:rPr>
        <w:t xml:space="preserve">　申請手続き等の概要</w:t>
      </w:r>
    </w:p>
    <w:p w14:paraId="0000013B" w14:textId="77777777" w:rsidR="001A0BF6" w:rsidRDefault="00E26AC9">
      <w:pPr>
        <w:numPr>
          <w:ilvl w:val="0"/>
          <w:numId w:val="4"/>
        </w:numPr>
        <w:pBdr>
          <w:top w:val="nil"/>
          <w:left w:val="nil"/>
          <w:bottom w:val="nil"/>
          <w:right w:val="nil"/>
          <w:between w:val="nil"/>
        </w:pBdr>
        <w:spacing w:line="400" w:lineRule="auto"/>
        <w:rPr>
          <w:color w:val="000000"/>
        </w:rPr>
      </w:pPr>
      <w:r>
        <w:rPr>
          <w:rFonts w:eastAsia="Calibri"/>
          <w:color w:val="000000"/>
        </w:rPr>
        <w:t>公募申請受付期間</w:t>
      </w:r>
    </w:p>
    <w:sdt>
      <w:sdtPr>
        <w:tag w:val="goog_rdk_15"/>
        <w:id w:val="-240097036"/>
      </w:sdtPr>
      <w:sdtEndPr/>
      <w:sdtContent>
        <w:p w14:paraId="0000013C" w14:textId="77777777" w:rsidR="001A0BF6" w:rsidRPr="001A0BF6" w:rsidRDefault="00E26AC9">
          <w:pPr>
            <w:pBdr>
              <w:top w:val="nil"/>
              <w:left w:val="nil"/>
              <w:bottom w:val="nil"/>
              <w:right w:val="nil"/>
              <w:between w:val="nil"/>
            </w:pBdr>
            <w:spacing w:line="400" w:lineRule="auto"/>
            <w:ind w:left="851"/>
            <w:rPr>
              <w:b/>
              <w:color w:val="FF0000"/>
              <w:rPrChange w:id="12" w:author="石井葉介" w:date="2024-08-19T05:37:00Z">
                <w:rPr>
                  <w:color w:val="FF0000"/>
                </w:rPr>
              </w:rPrChange>
            </w:rPr>
          </w:pPr>
          <w:sdt>
            <w:sdtPr>
              <w:tag w:val="goog_rdk_13"/>
              <w:id w:val="-2002198579"/>
            </w:sdtPr>
            <w:sdtEndPr/>
            <w:sdtContent>
              <w:r>
                <w:rPr>
                  <w:rFonts w:hint="eastAsia"/>
                  <w:b/>
                  <w:color w:val="000000"/>
                  <w:rPrChange w:id="13" w:author="石井葉介" w:date="2024-08-19T05:37:00Z">
                    <w:rPr>
                      <w:rFonts w:hint="eastAsia"/>
                      <w:color w:val="000000"/>
                    </w:rPr>
                  </w:rPrChange>
                </w:rPr>
                <w:t>公募受付：令和６年</w:t>
              </w:r>
              <w:r>
                <w:rPr>
                  <w:b/>
                  <w:color w:val="000000"/>
                  <w:rPrChange w:id="14" w:author="石井葉介" w:date="2024-08-19T05:37:00Z">
                    <w:rPr>
                      <w:color w:val="000000"/>
                    </w:rPr>
                  </w:rPrChange>
                </w:rPr>
                <w:t>8</w:t>
              </w:r>
              <w:r>
                <w:rPr>
                  <w:rFonts w:hint="eastAsia"/>
                  <w:b/>
                  <w:color w:val="000000"/>
                  <w:rPrChange w:id="15" w:author="石井葉介" w:date="2024-08-19T05:37:00Z">
                    <w:rPr>
                      <w:rFonts w:hint="eastAsia"/>
                      <w:color w:val="000000"/>
                    </w:rPr>
                  </w:rPrChange>
                </w:rPr>
                <w:t>月</w:t>
              </w:r>
              <w:r>
                <w:rPr>
                  <w:b/>
                  <w:color w:val="000000"/>
                  <w:rPrChange w:id="16" w:author="石井葉介" w:date="2024-08-19T05:37:00Z">
                    <w:rPr>
                      <w:color w:val="000000"/>
                    </w:rPr>
                  </w:rPrChange>
                </w:rPr>
                <w:t>27</w:t>
              </w:r>
              <w:r>
                <w:rPr>
                  <w:rFonts w:hint="eastAsia"/>
                  <w:b/>
                  <w:color w:val="000000"/>
                  <w:rPrChange w:id="17" w:author="石井葉介" w:date="2024-08-19T05:37:00Z">
                    <w:rPr>
                      <w:rFonts w:hint="eastAsia"/>
                      <w:color w:val="000000"/>
                    </w:rPr>
                  </w:rPrChange>
                </w:rPr>
                <w:t>日（火）～同年</w:t>
              </w:r>
              <w:r>
                <w:rPr>
                  <w:b/>
                  <w:color w:val="000000"/>
                  <w:rPrChange w:id="18" w:author="石井葉介" w:date="2024-08-19T05:37:00Z">
                    <w:rPr>
                      <w:color w:val="000000"/>
                    </w:rPr>
                  </w:rPrChange>
                </w:rPr>
                <w:t>9</w:t>
              </w:r>
              <w:r>
                <w:rPr>
                  <w:rFonts w:hint="eastAsia"/>
                  <w:b/>
                  <w:color w:val="000000"/>
                  <w:rPrChange w:id="19" w:author="石井葉介" w:date="2024-08-19T05:37:00Z">
                    <w:rPr>
                      <w:rFonts w:hint="eastAsia"/>
                      <w:color w:val="000000"/>
                    </w:rPr>
                  </w:rPrChange>
                </w:rPr>
                <w:t>月</w:t>
              </w:r>
              <w:r>
                <w:rPr>
                  <w:b/>
                  <w:color w:val="000000"/>
                  <w:rPrChange w:id="20" w:author="石井葉介" w:date="2024-08-19T05:37:00Z">
                    <w:rPr>
                      <w:color w:val="000000"/>
                    </w:rPr>
                  </w:rPrChange>
                </w:rPr>
                <w:t>17</w:t>
              </w:r>
              <w:r>
                <w:rPr>
                  <w:rFonts w:hint="eastAsia"/>
                  <w:b/>
                  <w:color w:val="000000"/>
                  <w:rPrChange w:id="21" w:author="石井葉介" w:date="2024-08-19T05:37:00Z">
                    <w:rPr>
                      <w:rFonts w:hint="eastAsia"/>
                      <w:color w:val="000000"/>
                    </w:rPr>
                  </w:rPrChange>
                </w:rPr>
                <w:t>日（火）</w:t>
              </w:r>
              <w:r>
                <w:rPr>
                  <w:b/>
                  <w:color w:val="000000"/>
                  <w:rPrChange w:id="22" w:author="石井葉介" w:date="2024-08-19T05:37:00Z">
                    <w:rPr>
                      <w:color w:val="000000"/>
                    </w:rPr>
                  </w:rPrChange>
                </w:rPr>
                <w:t>17</w:t>
              </w:r>
              <w:r>
                <w:rPr>
                  <w:rFonts w:hint="eastAsia"/>
                  <w:b/>
                  <w:color w:val="000000"/>
                  <w:rPrChange w:id="23" w:author="石井葉介" w:date="2024-08-19T05:37:00Z">
                    <w:rPr>
                      <w:rFonts w:hint="eastAsia"/>
                      <w:color w:val="000000"/>
                    </w:rPr>
                  </w:rPrChange>
                </w:rPr>
                <w:t>：</w:t>
              </w:r>
              <w:r>
                <w:rPr>
                  <w:b/>
                  <w:color w:val="000000"/>
                  <w:rPrChange w:id="24" w:author="石井葉介" w:date="2024-08-19T05:37:00Z">
                    <w:rPr>
                      <w:color w:val="000000"/>
                    </w:rPr>
                  </w:rPrChange>
                </w:rPr>
                <w:t>00</w:t>
              </w:r>
              <w:r>
                <w:rPr>
                  <w:rFonts w:hint="eastAsia"/>
                  <w:b/>
                  <w:color w:val="000000"/>
                  <w:rPrChange w:id="25" w:author="石井葉介" w:date="2024-08-19T05:37:00Z">
                    <w:rPr>
                      <w:rFonts w:hint="eastAsia"/>
                      <w:color w:val="000000"/>
                    </w:rPr>
                  </w:rPrChange>
                </w:rPr>
                <w:t>（厳守）</w:t>
              </w:r>
            </w:sdtContent>
          </w:sdt>
          <w:sdt>
            <w:sdtPr>
              <w:tag w:val="goog_rdk_14"/>
              <w:id w:val="957375690"/>
            </w:sdtPr>
            <w:sdtEndPr/>
            <w:sdtContent/>
          </w:sdt>
        </w:p>
      </w:sdtContent>
    </w:sdt>
    <w:p w14:paraId="0000013D" w14:textId="77777777" w:rsidR="001A0BF6" w:rsidRDefault="001A0BF6">
      <w:pPr>
        <w:pBdr>
          <w:top w:val="nil"/>
          <w:left w:val="nil"/>
          <w:bottom w:val="nil"/>
          <w:right w:val="nil"/>
          <w:between w:val="nil"/>
        </w:pBdr>
        <w:spacing w:line="400" w:lineRule="auto"/>
        <w:ind w:left="995" w:hanging="272"/>
        <w:rPr>
          <w:color w:val="000000"/>
        </w:rPr>
      </w:pPr>
    </w:p>
    <w:p w14:paraId="0000013E" w14:textId="77777777" w:rsidR="001A0BF6" w:rsidRDefault="00E26AC9">
      <w:pPr>
        <w:pBdr>
          <w:top w:val="nil"/>
          <w:left w:val="nil"/>
          <w:bottom w:val="nil"/>
          <w:right w:val="nil"/>
          <w:between w:val="nil"/>
        </w:pBdr>
        <w:spacing w:line="400" w:lineRule="auto"/>
        <w:ind w:left="995" w:hanging="272"/>
        <w:rPr>
          <w:color w:val="000000"/>
        </w:rPr>
      </w:pPr>
      <w:r>
        <w:rPr>
          <w:rFonts w:eastAsia="Calibri"/>
          <w:color w:val="000000"/>
        </w:rPr>
        <w:t>※</w:t>
      </w:r>
      <w:r>
        <w:rPr>
          <w:rFonts w:eastAsia="Calibri"/>
          <w:color w:val="000000"/>
        </w:rPr>
        <w:t xml:space="preserve">　予算に限りがありますので、補助金申請額が予算額を大幅に超過した場合は、受付期間内であっても募集を終了する可能性があります。</w:t>
      </w:r>
    </w:p>
    <w:p w14:paraId="0000013F" w14:textId="77777777" w:rsidR="001A0BF6" w:rsidRDefault="00E26AC9">
      <w:pPr>
        <w:pBdr>
          <w:top w:val="nil"/>
          <w:left w:val="nil"/>
          <w:bottom w:val="nil"/>
          <w:right w:val="nil"/>
          <w:between w:val="nil"/>
        </w:pBdr>
        <w:spacing w:line="400" w:lineRule="auto"/>
        <w:ind w:left="995" w:hanging="272"/>
        <w:rPr>
          <w:color w:val="000000"/>
        </w:rPr>
      </w:pPr>
      <w:r>
        <w:rPr>
          <w:rFonts w:eastAsia="Calibri"/>
          <w:color w:val="000000"/>
        </w:rPr>
        <w:t>※</w:t>
      </w:r>
      <w:r>
        <w:rPr>
          <w:rFonts w:eastAsia="Calibri"/>
          <w:color w:val="000000"/>
        </w:rPr>
        <w:t xml:space="preserve">　応募申請が集中した場合、申請手続きが滞る可能性があります。</w:t>
      </w:r>
      <w:r>
        <w:rPr>
          <w:rFonts w:eastAsia="Calibri"/>
          <w:b/>
          <w:color w:val="000000"/>
        </w:rPr>
        <w:t>特に締切り間際には非常に多くの申請が予想されます。期間内の早めの応募にご協力をお願い致します。</w:t>
      </w:r>
      <w:r>
        <w:rPr>
          <w:rFonts w:eastAsia="Calibri"/>
          <w:color w:val="000000"/>
        </w:rPr>
        <w:t>一般的に、電子申請の入力には数時間程度を要しますので、十分な余裕を持って申請手続きを開始していただきますようお願いいたします。</w:t>
      </w:r>
    </w:p>
    <w:p w14:paraId="00000140" w14:textId="77777777" w:rsidR="001A0BF6" w:rsidRDefault="001A0BF6">
      <w:pPr>
        <w:pBdr>
          <w:top w:val="nil"/>
          <w:left w:val="nil"/>
          <w:bottom w:val="nil"/>
          <w:right w:val="nil"/>
          <w:between w:val="nil"/>
        </w:pBdr>
        <w:spacing w:line="400" w:lineRule="auto"/>
        <w:ind w:left="995" w:hanging="272"/>
        <w:rPr>
          <w:color w:val="000000"/>
        </w:rPr>
      </w:pPr>
    </w:p>
    <w:p w14:paraId="00000141" w14:textId="77777777" w:rsidR="001A0BF6" w:rsidRDefault="00E26AC9">
      <w:pPr>
        <w:numPr>
          <w:ilvl w:val="0"/>
          <w:numId w:val="4"/>
        </w:numPr>
        <w:pBdr>
          <w:top w:val="nil"/>
          <w:left w:val="nil"/>
          <w:bottom w:val="nil"/>
          <w:right w:val="nil"/>
          <w:between w:val="nil"/>
        </w:pBdr>
        <w:spacing w:line="400" w:lineRule="auto"/>
        <w:rPr>
          <w:color w:val="000000"/>
        </w:rPr>
      </w:pPr>
      <w:r>
        <w:rPr>
          <w:rFonts w:eastAsia="Calibri"/>
          <w:color w:val="000000"/>
        </w:rPr>
        <w:t>申請方法</w:t>
      </w:r>
    </w:p>
    <w:p w14:paraId="00000142" w14:textId="77777777" w:rsidR="001A0BF6" w:rsidRDefault="00E26AC9">
      <w:pPr>
        <w:pBdr>
          <w:top w:val="nil"/>
          <w:left w:val="nil"/>
          <w:bottom w:val="nil"/>
          <w:right w:val="nil"/>
          <w:between w:val="nil"/>
        </w:pBdr>
        <w:spacing w:line="400" w:lineRule="auto"/>
        <w:ind w:left="567" w:firstLine="252"/>
        <w:rPr>
          <w:color w:val="000000"/>
        </w:rPr>
      </w:pPr>
      <w:r>
        <w:rPr>
          <w:rFonts w:eastAsia="Calibri"/>
          <w:color w:val="000000"/>
        </w:rPr>
        <w:t>申請者は課題提案書及び関係書類（以下、「課題提案書等」という。）を作成の上、期日までに申請を行ってください。なお、申請は公募サイトを通じてのみ実施します。各種様式等の申請書類を公募サイトからダウンロードしていただき、公募サイトに掲載の電子申請フォームよりご提出ください。</w:t>
      </w:r>
    </w:p>
    <w:p w14:paraId="00000143" w14:textId="77777777" w:rsidR="001A0BF6" w:rsidRDefault="00E26AC9">
      <w:pPr>
        <w:pBdr>
          <w:top w:val="nil"/>
          <w:left w:val="nil"/>
          <w:bottom w:val="nil"/>
          <w:right w:val="nil"/>
          <w:between w:val="nil"/>
        </w:pBdr>
        <w:spacing w:line="400" w:lineRule="auto"/>
        <w:ind w:left="1477"/>
        <w:rPr>
          <w:color w:val="000000"/>
        </w:rPr>
      </w:pPr>
      <w:r>
        <w:rPr>
          <w:rFonts w:eastAsia="Calibri"/>
          <w:color w:val="000000"/>
        </w:rPr>
        <w:lastRenderedPageBreak/>
        <w:t>令和５年度食品原材料調達リスク軽減対策事業公募案内および公募受付サイト</w:t>
      </w:r>
    </w:p>
    <w:p w14:paraId="00000144" w14:textId="77777777" w:rsidR="001A0BF6" w:rsidRDefault="00E26AC9">
      <w:pPr>
        <w:pBdr>
          <w:top w:val="nil"/>
          <w:left w:val="nil"/>
          <w:bottom w:val="nil"/>
          <w:right w:val="nil"/>
          <w:between w:val="nil"/>
        </w:pBdr>
        <w:spacing w:line="400" w:lineRule="auto"/>
        <w:ind w:left="1477"/>
        <w:rPr>
          <w:color w:val="000000"/>
        </w:rPr>
      </w:pPr>
      <w:hyperlink r:id="rId10">
        <w:r>
          <w:rPr>
            <w:rFonts w:eastAsia="Calibri"/>
            <w:color w:val="0000FF"/>
            <w:u w:val="single"/>
          </w:rPr>
          <w:t>https://jmac-foods.com/genz</w:t>
        </w:r>
        <w:r>
          <w:rPr>
            <w:rFonts w:eastAsia="Calibri"/>
            <w:color w:val="0000FF"/>
            <w:u w:val="single"/>
          </w:rPr>
          <w:t>airyou/r5/</w:t>
        </w:r>
      </w:hyperlink>
    </w:p>
    <w:p w14:paraId="00000145" w14:textId="77777777" w:rsidR="001A0BF6" w:rsidRDefault="001A0BF6">
      <w:pPr>
        <w:pBdr>
          <w:top w:val="nil"/>
          <w:left w:val="nil"/>
          <w:bottom w:val="nil"/>
          <w:right w:val="nil"/>
          <w:between w:val="nil"/>
        </w:pBdr>
        <w:spacing w:line="400" w:lineRule="auto"/>
        <w:ind w:left="567" w:firstLine="252"/>
        <w:rPr>
          <w:color w:val="000000"/>
        </w:rPr>
      </w:pPr>
    </w:p>
    <w:p w14:paraId="00000146" w14:textId="77777777" w:rsidR="001A0BF6" w:rsidRDefault="00E26AC9">
      <w:pPr>
        <w:pBdr>
          <w:top w:val="nil"/>
          <w:left w:val="nil"/>
          <w:bottom w:val="nil"/>
          <w:right w:val="nil"/>
          <w:between w:val="nil"/>
        </w:pBdr>
        <w:spacing w:line="400" w:lineRule="auto"/>
        <w:ind w:left="995" w:hanging="272"/>
        <w:rPr>
          <w:color w:val="000000"/>
        </w:rPr>
      </w:pPr>
      <w:r>
        <w:rPr>
          <w:rFonts w:eastAsia="Calibri"/>
          <w:color w:val="000000"/>
        </w:rPr>
        <w:t>※</w:t>
      </w:r>
      <w:r>
        <w:rPr>
          <w:rFonts w:eastAsia="Calibri"/>
          <w:color w:val="000000"/>
        </w:rPr>
        <w:t xml:space="preserve">　申請書類の受領等のメールを</w:t>
      </w:r>
      <w:r>
        <w:rPr>
          <w:rFonts w:eastAsia="Calibri"/>
          <w:color w:val="000000"/>
        </w:rPr>
        <w:t xml:space="preserve"> @jmac-foods.jp </w:t>
      </w:r>
      <w:r>
        <w:rPr>
          <w:rFonts w:eastAsia="Calibri"/>
          <w:color w:val="000000"/>
        </w:rPr>
        <w:t>または</w:t>
      </w:r>
      <w:r>
        <w:rPr>
          <w:rFonts w:eastAsia="Calibri"/>
          <w:color w:val="000000"/>
        </w:rPr>
        <w:t xml:space="preserve"> @jmac-r5h-genryo.jp</w:t>
      </w:r>
      <w:r>
        <w:rPr>
          <w:rFonts w:eastAsia="Calibri"/>
          <w:color w:val="000000"/>
        </w:rPr>
        <w:t>のドメインから送信します。迷惑メール対策のため、ドメイン指定受信の設定をされている方は、事務局から送信するメールを受信することができない場合がありますので、ドメイン指定受信設定の確認をしてください。</w:t>
      </w:r>
    </w:p>
    <w:p w14:paraId="00000147" w14:textId="77777777" w:rsidR="001A0BF6" w:rsidRDefault="00E26AC9">
      <w:pPr>
        <w:pBdr>
          <w:top w:val="nil"/>
          <w:left w:val="nil"/>
          <w:bottom w:val="nil"/>
          <w:right w:val="nil"/>
          <w:between w:val="nil"/>
        </w:pBdr>
        <w:spacing w:line="400" w:lineRule="auto"/>
        <w:ind w:left="995" w:hanging="272"/>
        <w:rPr>
          <w:color w:val="000000"/>
        </w:rPr>
      </w:pPr>
      <w:r>
        <w:rPr>
          <w:rFonts w:eastAsia="Calibri"/>
          <w:color w:val="000000"/>
        </w:rPr>
        <w:t>※</w:t>
      </w:r>
      <w:r>
        <w:rPr>
          <w:rFonts w:eastAsia="Calibri"/>
          <w:color w:val="000000"/>
        </w:rPr>
        <w:t xml:space="preserve">　本事業の申請をする場合は、課題提案書等の提出時に、対象の輸入食品原材料である客観的な証明を提出してください。</w:t>
      </w:r>
    </w:p>
    <w:p w14:paraId="00000148" w14:textId="77777777" w:rsidR="001A0BF6" w:rsidRDefault="00E26AC9">
      <w:pPr>
        <w:pBdr>
          <w:top w:val="nil"/>
          <w:left w:val="nil"/>
          <w:bottom w:val="nil"/>
          <w:right w:val="nil"/>
          <w:between w:val="nil"/>
        </w:pBdr>
        <w:spacing w:line="400" w:lineRule="auto"/>
        <w:ind w:left="995" w:hanging="272"/>
        <w:rPr>
          <w:color w:val="000000"/>
        </w:rPr>
      </w:pPr>
      <w:r>
        <w:rPr>
          <w:rFonts w:eastAsia="Calibri"/>
          <w:color w:val="000000"/>
        </w:rPr>
        <w:t>※</w:t>
      </w:r>
      <w:r>
        <w:rPr>
          <w:rFonts w:eastAsia="Calibri"/>
          <w:color w:val="000000"/>
        </w:rPr>
        <w:t xml:space="preserve">　課題提案書等を提出された場合であっても、申請手続きの不備等によ</w:t>
      </w:r>
      <w:r>
        <w:rPr>
          <w:rFonts w:eastAsia="Calibri"/>
          <w:color w:val="000000"/>
        </w:rPr>
        <w:t>り申請したと認められない場合がありますのでご留意願います。</w:t>
      </w:r>
    </w:p>
    <w:p w14:paraId="00000149" w14:textId="77777777" w:rsidR="001A0BF6" w:rsidRDefault="001A0BF6">
      <w:pPr>
        <w:pBdr>
          <w:top w:val="nil"/>
          <w:left w:val="nil"/>
          <w:bottom w:val="nil"/>
          <w:right w:val="nil"/>
          <w:between w:val="nil"/>
        </w:pBdr>
        <w:spacing w:line="400" w:lineRule="auto"/>
        <w:ind w:left="995" w:hanging="272"/>
      </w:pPr>
    </w:p>
    <w:p w14:paraId="0000014A" w14:textId="77777777" w:rsidR="001A0BF6" w:rsidRDefault="00E26AC9">
      <w:pPr>
        <w:numPr>
          <w:ilvl w:val="0"/>
          <w:numId w:val="4"/>
        </w:numPr>
        <w:pBdr>
          <w:top w:val="nil"/>
          <w:left w:val="nil"/>
          <w:bottom w:val="nil"/>
          <w:right w:val="nil"/>
          <w:between w:val="nil"/>
        </w:pBdr>
        <w:spacing w:line="400" w:lineRule="auto"/>
        <w:rPr>
          <w:color w:val="000000"/>
        </w:rPr>
      </w:pPr>
      <w:r>
        <w:rPr>
          <w:rFonts w:eastAsia="Calibri"/>
          <w:color w:val="000000"/>
        </w:rPr>
        <w:t>申請手順</w:t>
      </w:r>
    </w:p>
    <w:p w14:paraId="0000014B" w14:textId="77777777" w:rsidR="001A0BF6" w:rsidRDefault="00E26AC9">
      <w:pPr>
        <w:pBdr>
          <w:top w:val="nil"/>
          <w:left w:val="nil"/>
          <w:bottom w:val="nil"/>
          <w:right w:val="nil"/>
          <w:between w:val="nil"/>
        </w:pBdr>
        <w:spacing w:line="400" w:lineRule="auto"/>
        <w:ind w:left="1008" w:hanging="580"/>
        <w:rPr>
          <w:color w:val="000000"/>
        </w:rPr>
      </w:pPr>
      <w:r>
        <w:rPr>
          <w:rFonts w:eastAsia="Calibri"/>
          <w:color w:val="000000"/>
        </w:rPr>
        <w:t>ア</w:t>
      </w:r>
      <w:r>
        <w:rPr>
          <w:rFonts w:eastAsia="Calibri"/>
          <w:color w:val="000000"/>
        </w:rPr>
        <w:t xml:space="preserve"> </w:t>
      </w:r>
      <w:r>
        <w:rPr>
          <w:rFonts w:eastAsia="Calibri"/>
          <w:color w:val="000000"/>
        </w:rPr>
        <w:t>提出書類の作成</w:t>
      </w:r>
    </w:p>
    <w:sdt>
      <w:sdtPr>
        <w:tag w:val="goog_rdk_18"/>
        <w:id w:val="2014023242"/>
      </w:sdtPr>
      <w:sdtEndPr/>
      <w:sdtContent>
        <w:p w14:paraId="0000014C" w14:textId="77777777" w:rsidR="001A0BF6" w:rsidRPr="001A0BF6" w:rsidRDefault="00E26AC9" w:rsidP="001A0BF6">
          <w:pPr>
            <w:pBdr>
              <w:top w:val="nil"/>
              <w:left w:val="nil"/>
              <w:bottom w:val="nil"/>
              <w:right w:val="nil"/>
              <w:between w:val="nil"/>
            </w:pBdr>
            <w:spacing w:line="400" w:lineRule="auto"/>
            <w:ind w:left="720"/>
            <w:rPr>
              <w:rFonts w:ascii="Arial" w:eastAsia="Arial" w:hAnsi="Arial" w:cs="Arial"/>
              <w:color w:val="000000"/>
              <w:sz w:val="22"/>
              <w:szCs w:val="22"/>
              <w:rPrChange w:id="26" w:author="石井葉介" w:date="2024-08-19T05:37:00Z">
                <w:rPr>
                  <w:color w:val="000000"/>
                </w:rPr>
              </w:rPrChange>
            </w:rPr>
            <w:pPrChange w:id="27" w:author="石井葉介" w:date="2024-08-19T05:37:00Z">
              <w:pPr>
                <w:numPr>
                  <w:ilvl w:val="1"/>
                  <w:numId w:val="4"/>
                </w:numPr>
                <w:pBdr>
                  <w:top w:val="nil"/>
                  <w:left w:val="nil"/>
                  <w:bottom w:val="nil"/>
                  <w:right w:val="nil"/>
                  <w:between w:val="nil"/>
                </w:pBdr>
                <w:spacing w:line="400" w:lineRule="auto"/>
                <w:ind w:left="1078" w:hanging="360"/>
              </w:pPr>
            </w:pPrChange>
          </w:pPr>
          <w:sdt>
            <w:sdtPr>
              <w:tag w:val="goog_rdk_17"/>
              <w:id w:val="-1568568759"/>
            </w:sdtPr>
            <w:sdtEndPr/>
            <w:sdtContent>
              <w:ins w:id="28" w:author="石井葉介" w:date="2024-08-19T05:37:00Z">
                <w:r>
                  <w:rPr>
                    <w:rFonts w:eastAsia="Calibri"/>
                    <w:color w:val="000000"/>
                  </w:rPr>
                  <w:t>①</w:t>
                </w:r>
              </w:ins>
            </w:sdtContent>
          </w:sdt>
          <w:r>
            <w:rPr>
              <w:rFonts w:eastAsia="Calibri"/>
              <w:color w:val="000000"/>
            </w:rPr>
            <w:t xml:space="preserve">　公募サイトから申請フォームにアクセスし、事業実施者情報等を入力してください。</w:t>
          </w:r>
        </w:p>
      </w:sdtContent>
    </w:sdt>
    <w:p w14:paraId="0000014D" w14:textId="77777777" w:rsidR="001A0BF6" w:rsidRDefault="00E26AC9">
      <w:pPr>
        <w:pBdr>
          <w:top w:val="nil"/>
          <w:left w:val="nil"/>
          <w:bottom w:val="nil"/>
          <w:right w:val="nil"/>
          <w:between w:val="nil"/>
        </w:pBdr>
        <w:spacing w:line="400" w:lineRule="auto"/>
        <w:ind w:left="1005" w:hanging="297"/>
        <w:rPr>
          <w:color w:val="000000"/>
        </w:rPr>
      </w:pPr>
      <w:r>
        <w:rPr>
          <w:rFonts w:eastAsia="Calibri"/>
          <w:color w:val="000000"/>
        </w:rPr>
        <w:t>②</w:t>
      </w:r>
      <w:r>
        <w:rPr>
          <w:rFonts w:eastAsia="Calibri"/>
          <w:color w:val="000000"/>
        </w:rPr>
        <w:t xml:space="preserve">　画面に従って課題提案書等を作成し、提出してください。</w:t>
      </w:r>
    </w:p>
    <w:p w14:paraId="0000014E" w14:textId="77777777" w:rsidR="001A0BF6" w:rsidRDefault="00E26AC9">
      <w:pPr>
        <w:pBdr>
          <w:top w:val="nil"/>
          <w:left w:val="nil"/>
          <w:bottom w:val="nil"/>
          <w:right w:val="nil"/>
          <w:between w:val="nil"/>
        </w:pBdr>
        <w:spacing w:line="400" w:lineRule="auto"/>
        <w:ind w:left="1008" w:hanging="580"/>
        <w:rPr>
          <w:color w:val="000000"/>
        </w:rPr>
      </w:pPr>
      <w:r>
        <w:rPr>
          <w:rFonts w:eastAsia="Calibri"/>
          <w:color w:val="000000"/>
        </w:rPr>
        <w:t>イ</w:t>
      </w:r>
      <w:r>
        <w:rPr>
          <w:rFonts w:eastAsia="Calibri"/>
          <w:color w:val="000000"/>
        </w:rPr>
        <w:t xml:space="preserve"> </w:t>
      </w:r>
      <w:r>
        <w:rPr>
          <w:rFonts w:eastAsia="Calibri"/>
          <w:color w:val="000000"/>
        </w:rPr>
        <w:t>課題提案書等の提出に当たっての注意事項</w:t>
      </w:r>
    </w:p>
    <w:p w14:paraId="0000014F" w14:textId="77777777" w:rsidR="001A0BF6" w:rsidRDefault="00E26AC9">
      <w:pPr>
        <w:pBdr>
          <w:top w:val="nil"/>
          <w:left w:val="nil"/>
          <w:bottom w:val="nil"/>
          <w:right w:val="nil"/>
          <w:between w:val="nil"/>
        </w:pBdr>
        <w:spacing w:line="400" w:lineRule="auto"/>
        <w:ind w:left="1005" w:hanging="297"/>
        <w:rPr>
          <w:color w:val="000000"/>
        </w:rPr>
      </w:pPr>
      <w:r>
        <w:rPr>
          <w:rFonts w:eastAsia="Calibri"/>
          <w:color w:val="000000"/>
        </w:rPr>
        <w:t>①</w:t>
      </w:r>
      <w:r>
        <w:rPr>
          <w:rFonts w:eastAsia="Calibri"/>
          <w:color w:val="000000"/>
        </w:rPr>
        <w:t xml:space="preserve">　課題提案書等は、様式に沿って作成してください。提出書類の内容について別途ヒアリング等を行う場合がございます。</w:t>
      </w:r>
    </w:p>
    <w:p w14:paraId="00000150" w14:textId="77777777" w:rsidR="001A0BF6" w:rsidRDefault="00E26AC9">
      <w:pPr>
        <w:pBdr>
          <w:top w:val="nil"/>
          <w:left w:val="nil"/>
          <w:bottom w:val="nil"/>
          <w:right w:val="nil"/>
          <w:between w:val="nil"/>
        </w:pBdr>
        <w:spacing w:line="400" w:lineRule="auto"/>
        <w:ind w:left="1005" w:hanging="297"/>
        <w:rPr>
          <w:color w:val="000000"/>
        </w:rPr>
      </w:pPr>
      <w:r>
        <w:rPr>
          <w:rFonts w:eastAsia="Calibri"/>
          <w:color w:val="000000"/>
        </w:rPr>
        <w:t>②</w:t>
      </w:r>
      <w:r>
        <w:rPr>
          <w:rFonts w:eastAsia="Calibri"/>
          <w:color w:val="000000"/>
        </w:rPr>
        <w:t xml:space="preserve">　提出した課題提案書等は、変更することができません。</w:t>
      </w:r>
    </w:p>
    <w:p w14:paraId="00000151" w14:textId="77777777" w:rsidR="001A0BF6" w:rsidRDefault="00E26AC9">
      <w:pPr>
        <w:pBdr>
          <w:top w:val="nil"/>
          <w:left w:val="nil"/>
          <w:bottom w:val="nil"/>
          <w:right w:val="nil"/>
          <w:between w:val="nil"/>
        </w:pBdr>
        <w:spacing w:line="400" w:lineRule="auto"/>
        <w:ind w:left="1005" w:hanging="297"/>
        <w:rPr>
          <w:color w:val="000000"/>
        </w:rPr>
      </w:pPr>
      <w:r>
        <w:rPr>
          <w:rFonts w:eastAsia="Calibri"/>
          <w:color w:val="000000"/>
        </w:rPr>
        <w:t>③</w:t>
      </w:r>
      <w:r>
        <w:rPr>
          <w:rFonts w:eastAsia="Calibri"/>
          <w:color w:val="000000"/>
        </w:rPr>
        <w:t xml:space="preserve">　課題提案書等に虚偽の記載をした場合は、審査対象となりません。</w:t>
      </w:r>
    </w:p>
    <w:p w14:paraId="00000152" w14:textId="77777777" w:rsidR="001A0BF6" w:rsidRDefault="00E26AC9">
      <w:pPr>
        <w:pBdr>
          <w:top w:val="nil"/>
          <w:left w:val="nil"/>
          <w:bottom w:val="nil"/>
          <w:right w:val="nil"/>
          <w:between w:val="nil"/>
        </w:pBdr>
        <w:spacing w:line="400" w:lineRule="auto"/>
        <w:ind w:left="1005" w:hanging="297"/>
        <w:rPr>
          <w:color w:val="000000"/>
        </w:rPr>
      </w:pPr>
      <w:r>
        <w:rPr>
          <w:rFonts w:eastAsia="Calibri"/>
          <w:color w:val="000000"/>
        </w:rPr>
        <w:t>④</w:t>
      </w:r>
      <w:r>
        <w:rPr>
          <w:rFonts w:eastAsia="Calibri"/>
          <w:color w:val="000000"/>
        </w:rPr>
        <w:t xml:space="preserve">　提出された課題提案書の末尾に記載の添付資料が添付されていない場合は審査対象になりません。</w:t>
      </w:r>
    </w:p>
    <w:p w14:paraId="00000153" w14:textId="77777777" w:rsidR="001A0BF6" w:rsidRDefault="00E26AC9">
      <w:pPr>
        <w:pBdr>
          <w:top w:val="nil"/>
          <w:left w:val="nil"/>
          <w:bottom w:val="nil"/>
          <w:right w:val="nil"/>
          <w:between w:val="nil"/>
        </w:pBdr>
        <w:spacing w:line="400" w:lineRule="auto"/>
        <w:ind w:left="1005" w:hanging="297"/>
        <w:rPr>
          <w:color w:val="000000"/>
        </w:rPr>
      </w:pPr>
      <w:r>
        <w:rPr>
          <w:rFonts w:eastAsia="Calibri"/>
          <w:color w:val="000000"/>
        </w:rPr>
        <w:t>⑤</w:t>
      </w:r>
      <w:r>
        <w:rPr>
          <w:rFonts w:eastAsia="Calibri"/>
          <w:color w:val="000000"/>
        </w:rPr>
        <w:t xml:space="preserve">　要件を有しない者が提出した課題提案書等は、審査の対象になりません。</w:t>
      </w:r>
    </w:p>
    <w:p w14:paraId="00000154" w14:textId="77777777" w:rsidR="001A0BF6" w:rsidRDefault="00E26AC9">
      <w:pPr>
        <w:pBdr>
          <w:top w:val="nil"/>
          <w:left w:val="nil"/>
          <w:bottom w:val="nil"/>
          <w:right w:val="nil"/>
          <w:between w:val="nil"/>
        </w:pBdr>
        <w:spacing w:line="400" w:lineRule="auto"/>
        <w:ind w:left="1005" w:hanging="297"/>
        <w:rPr>
          <w:color w:val="000000"/>
        </w:rPr>
      </w:pPr>
      <w:r>
        <w:rPr>
          <w:rFonts w:eastAsia="Calibri"/>
          <w:color w:val="000000"/>
        </w:rPr>
        <w:t>⑥</w:t>
      </w:r>
      <w:r>
        <w:rPr>
          <w:rFonts w:eastAsia="Calibri"/>
          <w:color w:val="000000"/>
        </w:rPr>
        <w:t xml:space="preserve">　課題提案書等の作成及び提出に係る費用は、応募者の負担とします。</w:t>
      </w:r>
    </w:p>
    <w:p w14:paraId="00000155" w14:textId="77777777" w:rsidR="001A0BF6" w:rsidRDefault="00E26AC9">
      <w:pPr>
        <w:pBdr>
          <w:top w:val="nil"/>
          <w:left w:val="nil"/>
          <w:bottom w:val="nil"/>
          <w:right w:val="nil"/>
          <w:between w:val="nil"/>
        </w:pBdr>
        <w:spacing w:line="400" w:lineRule="auto"/>
        <w:ind w:left="1005" w:hanging="297"/>
        <w:rPr>
          <w:color w:val="000000"/>
        </w:rPr>
      </w:pPr>
      <w:r>
        <w:rPr>
          <w:rFonts w:eastAsia="Calibri"/>
          <w:color w:val="000000"/>
        </w:rPr>
        <w:lastRenderedPageBreak/>
        <w:t>⑦</w:t>
      </w:r>
      <w:r>
        <w:rPr>
          <w:rFonts w:eastAsia="Calibri"/>
          <w:color w:val="000000"/>
        </w:rPr>
        <w:t xml:space="preserve">　課題提案書等の提出は、公募サイト上の申請フォームにご登録ください。</w:t>
      </w:r>
      <w:r>
        <w:rPr>
          <w:rFonts w:eastAsia="Calibri"/>
          <w:b/>
          <w:color w:val="000000"/>
        </w:rPr>
        <w:t>問い合わせメールアドレス等への直接のメールやＦＡＸ、郵送、持参による提出は受け付けません</w:t>
      </w:r>
      <w:r>
        <w:rPr>
          <w:rFonts w:eastAsia="Calibri"/>
          <w:color w:val="000000"/>
        </w:rPr>
        <w:t>。</w:t>
      </w:r>
    </w:p>
    <w:p w14:paraId="00000156" w14:textId="77777777" w:rsidR="001A0BF6" w:rsidRDefault="00E26AC9">
      <w:pPr>
        <w:pBdr>
          <w:top w:val="nil"/>
          <w:left w:val="nil"/>
          <w:bottom w:val="nil"/>
          <w:right w:val="nil"/>
          <w:between w:val="nil"/>
        </w:pBdr>
        <w:spacing w:line="400" w:lineRule="auto"/>
        <w:ind w:left="1005" w:hanging="297"/>
        <w:rPr>
          <w:color w:val="000000"/>
        </w:rPr>
      </w:pPr>
      <w:r>
        <w:rPr>
          <w:rFonts w:eastAsia="Calibri"/>
          <w:color w:val="000000"/>
        </w:rPr>
        <w:t>⑧</w:t>
      </w:r>
      <w:r>
        <w:rPr>
          <w:rFonts w:eastAsia="Calibri"/>
          <w:color w:val="000000"/>
        </w:rPr>
        <w:t xml:space="preserve">　提出後の課題提案書等については、採択、不採択に</w:t>
      </w:r>
      <w:r>
        <w:rPr>
          <w:rFonts w:eastAsia="Calibri"/>
          <w:color w:val="000000"/>
        </w:rPr>
        <w:t>かかわらず返却しませんので、御了承ください。</w:t>
      </w:r>
    </w:p>
    <w:p w14:paraId="00000157" w14:textId="77777777" w:rsidR="001A0BF6" w:rsidRDefault="00E26AC9">
      <w:pPr>
        <w:pBdr>
          <w:top w:val="nil"/>
          <w:left w:val="nil"/>
          <w:bottom w:val="nil"/>
          <w:right w:val="nil"/>
          <w:between w:val="nil"/>
        </w:pBdr>
        <w:spacing w:line="400" w:lineRule="auto"/>
        <w:ind w:left="1005" w:hanging="297"/>
        <w:rPr>
          <w:color w:val="000000"/>
        </w:rPr>
      </w:pPr>
      <w:r>
        <w:rPr>
          <w:rFonts w:eastAsia="Calibri"/>
          <w:color w:val="000000"/>
        </w:rPr>
        <w:t>⑨</w:t>
      </w:r>
      <w:r>
        <w:rPr>
          <w:rFonts w:eastAsia="Calibri"/>
          <w:color w:val="000000"/>
        </w:rPr>
        <w:t xml:space="preserve">　提出された課題提案書等の申請書類については、秘密保持には十分配慮するものとし、審査以外には無断で使用しません。</w:t>
      </w:r>
    </w:p>
    <w:p w14:paraId="00000158" w14:textId="77777777" w:rsidR="001A0BF6" w:rsidRDefault="00E26AC9">
      <w:pPr>
        <w:pBdr>
          <w:top w:val="nil"/>
          <w:left w:val="nil"/>
          <w:bottom w:val="nil"/>
          <w:right w:val="nil"/>
          <w:between w:val="nil"/>
        </w:pBdr>
        <w:spacing w:line="400" w:lineRule="auto"/>
        <w:ind w:left="1005" w:hanging="297"/>
        <w:rPr>
          <w:color w:val="000000"/>
        </w:rPr>
      </w:pPr>
      <w:r>
        <w:rPr>
          <w:rFonts w:eastAsia="Calibri"/>
          <w:color w:val="000000"/>
        </w:rPr>
        <w:t>⑩</w:t>
      </w:r>
      <w:r>
        <w:rPr>
          <w:rFonts w:eastAsia="Calibri"/>
          <w:color w:val="000000"/>
        </w:rPr>
        <w:t xml:space="preserve">　評価基準や事業採択に関するお問い合わせについては、公平・公正な審査の支障となる恐れがあるため、一切回答できませんのであらかじめ御了承ください。</w:t>
      </w:r>
    </w:p>
    <w:p w14:paraId="00000159" w14:textId="77777777" w:rsidR="001A0BF6" w:rsidRDefault="001A0BF6">
      <w:pPr>
        <w:spacing w:line="400" w:lineRule="auto"/>
        <w:ind w:left="690"/>
      </w:pPr>
    </w:p>
    <w:p w14:paraId="0000015A" w14:textId="77777777" w:rsidR="001A0BF6" w:rsidRDefault="00E26AC9">
      <w:pPr>
        <w:spacing w:line="400" w:lineRule="auto"/>
        <w:ind w:left="0"/>
      </w:pPr>
      <w:r>
        <w:br w:type="page"/>
      </w:r>
      <w:r>
        <w:lastRenderedPageBreak/>
        <w:t>【提出書類一式】</w:t>
      </w:r>
    </w:p>
    <w:p w14:paraId="0000015B" w14:textId="77777777" w:rsidR="001A0BF6" w:rsidRDefault="00E26AC9">
      <w:pPr>
        <w:spacing w:line="400" w:lineRule="auto"/>
        <w:ind w:left="0"/>
      </w:pPr>
      <w:r>
        <w:t>・課題提案書（別記様式第２号）</w:t>
      </w:r>
    </w:p>
    <w:p w14:paraId="0000015C" w14:textId="77777777" w:rsidR="001A0BF6" w:rsidRDefault="00E26AC9">
      <w:pPr>
        <w:spacing w:line="400" w:lineRule="auto"/>
        <w:ind w:left="769" w:hanging="265"/>
      </w:pPr>
      <w:r>
        <w:t>※</w:t>
      </w:r>
      <w:r>
        <w:t xml:space="preserve">　補助対象経費に関する添付書類（例：</w:t>
      </w:r>
      <w:r>
        <w:t>3</w:t>
      </w:r>
      <w:r>
        <w:t>者見積等）を添付ください。</w:t>
      </w:r>
    </w:p>
    <w:p w14:paraId="0000015D" w14:textId="77777777" w:rsidR="001A0BF6" w:rsidRDefault="00E26AC9">
      <w:pPr>
        <w:spacing w:line="400" w:lineRule="auto"/>
        <w:ind w:left="769" w:hanging="265"/>
      </w:pPr>
      <w:r>
        <w:t xml:space="preserve">※ </w:t>
      </w:r>
      <w:sdt>
        <w:sdtPr>
          <w:tag w:val="goog_rdk_19"/>
          <w:id w:val="455523499"/>
        </w:sdtPr>
        <w:sdtEndPr/>
        <w:sdtContent>
          <w:ins w:id="29" w:author="石井葉介" w:date="2024-08-19T05:37:00Z">
            <w:r>
              <w:t xml:space="preserve">　</w:t>
            </w:r>
          </w:ins>
        </w:sdtContent>
      </w:sdt>
      <w:r>
        <w:t xml:space="preserve"> </w:t>
      </w:r>
      <w:r>
        <w:t>補助対象経費に関する添付書類で、複数の見積がない場合は、選定理由書を提出してください。選定理由書には、対象となる経費、最終的な発注先、候補となった発注先、選定理由及び価格の妥当性等を記載してください。</w:t>
      </w:r>
    </w:p>
    <w:p w14:paraId="0000015E" w14:textId="77777777" w:rsidR="001A0BF6" w:rsidRDefault="00E26AC9">
      <w:pPr>
        <w:pBdr>
          <w:top w:val="nil"/>
          <w:left w:val="nil"/>
          <w:bottom w:val="nil"/>
          <w:right w:val="nil"/>
          <w:between w:val="nil"/>
        </w:pBdr>
        <w:spacing w:line="400" w:lineRule="auto"/>
        <w:ind w:left="0"/>
        <w:rPr>
          <w:color w:val="000000"/>
        </w:rPr>
      </w:pPr>
      <w:r>
        <w:rPr>
          <w:rFonts w:eastAsia="Calibri"/>
          <w:color w:val="000000"/>
        </w:rPr>
        <w:t>・課題提案書　別記様式第２号　別添１（事業計画書）</w:t>
      </w:r>
    </w:p>
    <w:p w14:paraId="0000015F" w14:textId="77777777" w:rsidR="001A0BF6" w:rsidRDefault="00E26AC9">
      <w:pPr>
        <w:pBdr>
          <w:top w:val="nil"/>
          <w:left w:val="nil"/>
          <w:bottom w:val="nil"/>
          <w:right w:val="nil"/>
          <w:between w:val="nil"/>
        </w:pBdr>
        <w:spacing w:line="400" w:lineRule="auto"/>
        <w:ind w:left="0"/>
        <w:rPr>
          <w:color w:val="000000"/>
        </w:rPr>
      </w:pPr>
      <w:r>
        <w:rPr>
          <w:rFonts w:eastAsia="Calibri"/>
          <w:color w:val="000000"/>
        </w:rPr>
        <w:t>・課題提案書　別記様式第２号　別添</w:t>
      </w:r>
      <w:r>
        <w:rPr>
          <w:rFonts w:eastAsia="Calibri"/>
          <w:color w:val="000000"/>
        </w:rPr>
        <w:t>2</w:t>
      </w:r>
      <w:r>
        <w:rPr>
          <w:rFonts w:eastAsia="Calibri"/>
          <w:color w:val="000000"/>
        </w:rPr>
        <w:t>（補助対象経費一覧表）</w:t>
      </w:r>
    </w:p>
    <w:p w14:paraId="00000160" w14:textId="77777777" w:rsidR="001A0BF6" w:rsidRDefault="00E26AC9">
      <w:pPr>
        <w:spacing w:line="400" w:lineRule="auto"/>
        <w:ind w:left="784" w:hanging="784"/>
      </w:pPr>
      <w:r>
        <w:t xml:space="preserve">　　</w:t>
      </w:r>
      <w:r>
        <w:t>※</w:t>
      </w:r>
      <w:r>
        <w:t xml:space="preserve">　共同で申請する場合はそれぞれの経費内訳を記載してください。必ずしも計上している経費がすべて補助対象として認められる訳ではありません。</w:t>
      </w:r>
    </w:p>
    <w:p w14:paraId="00000161" w14:textId="77777777" w:rsidR="001A0BF6" w:rsidRDefault="00E26AC9">
      <w:pPr>
        <w:spacing w:line="400" w:lineRule="auto"/>
        <w:ind w:left="0"/>
      </w:pPr>
      <w:r>
        <w:t>・課題提案書　別記様式第２号　別添３（価格要件確認書）</w:t>
      </w:r>
    </w:p>
    <w:p w14:paraId="00000162" w14:textId="77777777" w:rsidR="001A0BF6" w:rsidRDefault="00E26AC9">
      <w:pPr>
        <w:spacing w:line="400" w:lineRule="auto"/>
        <w:ind w:left="849" w:hanging="421"/>
      </w:pPr>
      <w:r>
        <w:t>※</w:t>
      </w:r>
      <w:r>
        <w:t xml:space="preserve">　価格高騰をしている</w:t>
      </w:r>
      <w:r>
        <w:t>11</w:t>
      </w:r>
      <w:r>
        <w:t>品目の原材料は、その旨を記載したうえで提出をしてください。</w:t>
      </w:r>
    </w:p>
    <w:p w14:paraId="00000163" w14:textId="77777777" w:rsidR="001A0BF6" w:rsidRDefault="00E26AC9">
      <w:pPr>
        <w:spacing w:line="400" w:lineRule="auto"/>
        <w:ind w:left="0"/>
        <w:rPr>
          <w:highlight w:val="yellow"/>
        </w:rPr>
      </w:pPr>
      <w:r>
        <w:t>・課題提案書　別記様式第２号　別添４（使用要件確認書）</w:t>
      </w:r>
    </w:p>
    <w:p w14:paraId="00000164" w14:textId="77777777" w:rsidR="001A0BF6" w:rsidRDefault="00E26AC9">
      <w:pPr>
        <w:spacing w:line="400" w:lineRule="auto"/>
        <w:ind w:left="756" w:hanging="252"/>
      </w:pPr>
      <w:r>
        <w:t>※</w:t>
      </w:r>
      <w:r>
        <w:t xml:space="preserve">　対象となる原材料の購入・使用実績が要件を満たすことを確認し、提出してください。</w:t>
      </w:r>
    </w:p>
    <w:p w14:paraId="00000165" w14:textId="77777777" w:rsidR="001A0BF6" w:rsidRDefault="00E26AC9">
      <w:pPr>
        <w:spacing w:line="400" w:lineRule="auto"/>
        <w:ind w:left="282" w:hanging="282"/>
      </w:pPr>
      <w:bookmarkStart w:id="30" w:name="_heading=h.30j0zll" w:colFirst="0" w:colLast="0"/>
      <w:bookmarkEnd w:id="30"/>
      <w:r>
        <w:t>・課題提案書　別記様式第２号　別添５（事業の成果目標（商品別））</w:t>
      </w:r>
    </w:p>
    <w:p w14:paraId="00000166" w14:textId="77777777" w:rsidR="001A0BF6" w:rsidRDefault="00E26AC9">
      <w:pPr>
        <w:spacing w:line="400" w:lineRule="auto"/>
        <w:ind w:left="713" w:hanging="713"/>
      </w:pPr>
      <w:r>
        <w:t xml:space="preserve">　　</w:t>
      </w:r>
      <w:r>
        <w:t>※</w:t>
      </w:r>
      <w:r>
        <w:t xml:space="preserve">　商品ごとに切替量又は国産原材料の取扱量の増加分と金額を記載してください。</w:t>
      </w:r>
    </w:p>
    <w:p w14:paraId="00000167" w14:textId="77777777" w:rsidR="001A0BF6" w:rsidRDefault="00E26AC9">
      <w:pPr>
        <w:spacing w:line="400" w:lineRule="auto"/>
        <w:ind w:left="713" w:hanging="713"/>
      </w:pPr>
      <w:r>
        <w:t>・課題提案書　別記様式第２号　別添６（事業の成果目標（原料別））</w:t>
      </w:r>
    </w:p>
    <w:p w14:paraId="00000168" w14:textId="77777777" w:rsidR="001A0BF6" w:rsidRDefault="00E26AC9">
      <w:pPr>
        <w:spacing w:line="400" w:lineRule="auto"/>
        <w:ind w:left="713" w:hanging="713"/>
        <w:rPr>
          <w:color w:val="FF0000"/>
        </w:rPr>
      </w:pPr>
      <w:r>
        <w:lastRenderedPageBreak/>
        <w:t xml:space="preserve">　　</w:t>
      </w:r>
      <w:r>
        <w:t>※</w:t>
      </w:r>
      <w:r>
        <w:t xml:space="preserve">　原料の品目ごとに切替量又は増加させる国産原材料の取扱量を、自社</w:t>
      </w:r>
      <w:r>
        <w:t>全体での取扱分と本事業分で分けて記載してください。</w:t>
      </w:r>
    </w:p>
    <w:p w14:paraId="00000169" w14:textId="77777777" w:rsidR="001A0BF6" w:rsidRDefault="001A0BF6">
      <w:pPr>
        <w:spacing w:line="400" w:lineRule="auto"/>
        <w:ind w:left="713" w:hanging="713"/>
      </w:pPr>
    </w:p>
    <w:p w14:paraId="0000016A" w14:textId="77777777" w:rsidR="001A0BF6" w:rsidRDefault="00E26AC9">
      <w:pPr>
        <w:spacing w:line="400" w:lineRule="auto"/>
        <w:ind w:left="282" w:hanging="282"/>
      </w:pPr>
      <w:r>
        <w:t>・決算書（直近３年間の貸借対照表、損益計算書、製造原価報告書、販売管理費明細書）</w:t>
      </w:r>
    </w:p>
    <w:p w14:paraId="0000016B" w14:textId="77777777" w:rsidR="001A0BF6" w:rsidRDefault="00E26AC9">
      <w:pPr>
        <w:spacing w:line="400" w:lineRule="auto"/>
        <w:ind w:left="726" w:hanging="726"/>
      </w:pPr>
      <w:r>
        <w:t xml:space="preserve">　　</w:t>
      </w:r>
      <w:r>
        <w:t>※</w:t>
      </w:r>
      <w:r>
        <w:t xml:space="preserve">　決算書の添付ができない事業実施者は、法人等の全体の事業計画書及び収支予算書を添付してください。製造原価報告書及び販売管理費明細書は作成している場合のみ添付してください。速やかに手続きに移行することができますので、極力そろえていただくことを推奨します。</w:t>
      </w:r>
    </w:p>
    <w:p w14:paraId="0000016C" w14:textId="77777777" w:rsidR="001A0BF6" w:rsidRDefault="00E26AC9">
      <w:pPr>
        <w:spacing w:line="400" w:lineRule="auto"/>
        <w:ind w:left="282" w:hanging="282"/>
      </w:pPr>
      <w:r>
        <w:t>・定款</w:t>
      </w:r>
    </w:p>
    <w:p w14:paraId="0000016D" w14:textId="77777777" w:rsidR="001A0BF6" w:rsidRDefault="00E26AC9">
      <w:pPr>
        <w:numPr>
          <w:ilvl w:val="0"/>
          <w:numId w:val="6"/>
        </w:numPr>
        <w:pBdr>
          <w:top w:val="nil"/>
          <w:left w:val="nil"/>
          <w:bottom w:val="nil"/>
          <w:right w:val="nil"/>
          <w:between w:val="nil"/>
        </w:pBdr>
        <w:spacing w:line="400" w:lineRule="auto"/>
        <w:ind w:hanging="360"/>
        <w:rPr>
          <w:color w:val="000000"/>
        </w:rPr>
      </w:pPr>
      <w:r>
        <w:rPr>
          <w:rFonts w:eastAsia="Calibri"/>
          <w:color w:val="000000"/>
        </w:rPr>
        <w:t>共同で申請する場合は、それぞれの事業者の定款の提出が必要です。</w:t>
      </w:r>
    </w:p>
    <w:p w14:paraId="0000016E" w14:textId="77777777" w:rsidR="001A0BF6" w:rsidRDefault="00E26AC9">
      <w:pPr>
        <w:spacing w:line="400" w:lineRule="auto"/>
        <w:ind w:left="252" w:hanging="252"/>
      </w:pPr>
      <w:r>
        <w:t>・対象となる輸入食品原材料等の価格高騰を証明する書類（調達先との調達時の取引情報等の写し・輸入申告時のインボイスの写し等）</w:t>
      </w:r>
    </w:p>
    <w:p w14:paraId="0000016F" w14:textId="77777777" w:rsidR="001A0BF6" w:rsidRDefault="00E26AC9">
      <w:pPr>
        <w:spacing w:line="400" w:lineRule="auto"/>
        <w:ind w:left="726" w:hanging="222"/>
      </w:pPr>
      <w:r>
        <w:t xml:space="preserve">※ </w:t>
      </w:r>
      <w:r>
        <w:t>現に価格高騰の影響を受けていることが証明されているとみなす輸入食品</w:t>
      </w:r>
      <w:r>
        <w:t xml:space="preserve"> </w:t>
      </w:r>
      <w:r>
        <w:t>原材料</w:t>
      </w:r>
      <w:r>
        <w:t>11</w:t>
      </w:r>
      <w:r>
        <w:t>品目（小麦、そば、大豆、なたね、パーム油、牛肉、豚肉、鶏肉、粉卵、加糖調製品、たら類）は、提出不要です。</w:t>
      </w:r>
    </w:p>
    <w:p w14:paraId="00000170" w14:textId="77777777" w:rsidR="001A0BF6" w:rsidRDefault="00E26AC9">
      <w:pPr>
        <w:spacing w:line="400" w:lineRule="auto"/>
        <w:ind w:left="252" w:hanging="252"/>
      </w:pPr>
      <w:r>
        <w:t>・対象となる輸入食品原材料等が原料であることを証明する書類（食品規格書の写し等）</w:t>
      </w:r>
    </w:p>
    <w:p w14:paraId="00000171" w14:textId="77777777" w:rsidR="001A0BF6" w:rsidRDefault="00E26AC9">
      <w:pPr>
        <w:spacing w:line="400" w:lineRule="auto"/>
        <w:ind w:left="252" w:hanging="252"/>
      </w:pPr>
      <w:r>
        <w:lastRenderedPageBreak/>
        <w:t>・対象となる輸入食品原材料等の過去１年以上の使用実績を証明する書類（調達先との調達時の取引情報等の写し・輸入申告時のイ</w:t>
      </w:r>
      <w:r>
        <w:t>ンボイスの写し等）</w:t>
      </w:r>
    </w:p>
    <w:p w14:paraId="00000172" w14:textId="77777777" w:rsidR="001A0BF6" w:rsidRDefault="001A0BF6">
      <w:pPr>
        <w:spacing w:line="400" w:lineRule="auto"/>
        <w:ind w:left="726" w:hanging="726"/>
      </w:pPr>
    </w:p>
    <w:p w14:paraId="00000173" w14:textId="77777777" w:rsidR="001A0BF6" w:rsidRDefault="00E26AC9">
      <w:pPr>
        <w:spacing w:line="400" w:lineRule="auto"/>
        <w:ind w:left="726" w:hanging="726"/>
      </w:pPr>
      <w:r>
        <w:t>注意：提出書類の書式及び仕様等は変更しないようにしてください。</w:t>
      </w:r>
    </w:p>
    <w:p w14:paraId="00000174" w14:textId="77777777" w:rsidR="001A0BF6" w:rsidRDefault="001A0BF6">
      <w:pPr>
        <w:spacing w:line="400" w:lineRule="auto"/>
        <w:ind w:left="0"/>
      </w:pPr>
    </w:p>
    <w:p w14:paraId="00000175" w14:textId="77777777" w:rsidR="001A0BF6" w:rsidRDefault="00E26AC9">
      <w:pPr>
        <w:pBdr>
          <w:top w:val="nil"/>
          <w:left w:val="nil"/>
          <w:bottom w:val="nil"/>
          <w:right w:val="nil"/>
          <w:between w:val="nil"/>
        </w:pBdr>
        <w:spacing w:line="400" w:lineRule="auto"/>
        <w:ind w:left="25"/>
        <w:rPr>
          <w:color w:val="000000"/>
        </w:rPr>
      </w:pPr>
      <w:r>
        <w:rPr>
          <w:rFonts w:eastAsia="Calibri"/>
          <w:color w:val="000000"/>
        </w:rPr>
        <w:t>（４）問い合わせ先</w:t>
      </w:r>
    </w:p>
    <w:p w14:paraId="00000176" w14:textId="77777777" w:rsidR="001A0BF6" w:rsidRDefault="00E26AC9">
      <w:pPr>
        <w:pBdr>
          <w:top w:val="nil"/>
          <w:left w:val="nil"/>
          <w:bottom w:val="nil"/>
          <w:right w:val="nil"/>
          <w:between w:val="nil"/>
        </w:pBdr>
        <w:spacing w:line="400" w:lineRule="auto"/>
        <w:ind w:left="1008"/>
        <w:rPr>
          <w:color w:val="000000"/>
        </w:rPr>
      </w:pPr>
      <w:r>
        <w:rPr>
          <w:rFonts w:eastAsia="Calibri"/>
          <w:color w:val="000000"/>
        </w:rPr>
        <w:t>問い合わせ専用メールアドレス</w:t>
      </w:r>
      <w:r>
        <w:rPr>
          <w:rFonts w:eastAsia="Calibri"/>
          <w:color w:val="000000"/>
        </w:rPr>
        <w:t xml:space="preserve"> </w:t>
      </w:r>
      <w:r>
        <w:rPr>
          <w:rFonts w:eastAsia="Calibri"/>
          <w:color w:val="000000"/>
        </w:rPr>
        <w:t>：</w:t>
      </w:r>
      <w:r>
        <w:rPr>
          <w:rFonts w:eastAsia="Calibri"/>
          <w:color w:val="000000"/>
        </w:rPr>
        <w:t xml:space="preserve"> info@jmac-r5h-genryo.jp</w:t>
      </w:r>
    </w:p>
    <w:p w14:paraId="00000177" w14:textId="77777777" w:rsidR="001A0BF6" w:rsidRDefault="001A0BF6">
      <w:pPr>
        <w:pBdr>
          <w:top w:val="nil"/>
          <w:left w:val="nil"/>
          <w:bottom w:val="nil"/>
          <w:right w:val="nil"/>
          <w:between w:val="nil"/>
        </w:pBdr>
        <w:spacing w:line="400" w:lineRule="auto"/>
        <w:ind w:left="1008"/>
        <w:rPr>
          <w:color w:val="000000"/>
        </w:rPr>
      </w:pPr>
    </w:p>
    <w:p w14:paraId="00000178" w14:textId="77777777" w:rsidR="001A0BF6" w:rsidRDefault="00E26AC9">
      <w:pPr>
        <w:spacing w:line="400" w:lineRule="auto"/>
        <w:ind w:left="1275" w:hanging="267"/>
        <w:rPr>
          <w:color w:val="000000"/>
        </w:rPr>
      </w:pPr>
      <w:r>
        <w:t>※</w:t>
      </w:r>
      <w:r>
        <w:t xml:space="preserve">　迷惑メール対策のためドメイン指定受信の設定をされている方は、事務局から送信するメールを受信することができない場合がありますので、ドメイン指定受信設定の確認をしてください。</w:t>
      </w:r>
    </w:p>
    <w:p w14:paraId="00000179" w14:textId="77777777" w:rsidR="001A0BF6" w:rsidRDefault="00E26AC9">
      <w:pPr>
        <w:pBdr>
          <w:top w:val="nil"/>
          <w:left w:val="nil"/>
          <w:bottom w:val="nil"/>
          <w:right w:val="nil"/>
          <w:between w:val="nil"/>
        </w:pBdr>
        <w:spacing w:line="400" w:lineRule="auto"/>
        <w:ind w:left="1275" w:hanging="267"/>
        <w:rPr>
          <w:color w:val="000000"/>
        </w:rPr>
      </w:pPr>
      <w:r>
        <w:rPr>
          <w:rFonts w:eastAsia="Calibri"/>
          <w:color w:val="000000"/>
        </w:rPr>
        <w:t>※</w:t>
      </w:r>
      <w:r>
        <w:rPr>
          <w:rFonts w:eastAsia="Calibri"/>
          <w:color w:val="000000"/>
        </w:rPr>
        <w:t xml:space="preserve">　お電話によるお問い合わせは公募サイトにて公開するコールセンターにお問い合わせください。</w:t>
      </w:r>
    </w:p>
    <w:p w14:paraId="0000017A" w14:textId="77777777" w:rsidR="001A0BF6" w:rsidRDefault="00E26AC9">
      <w:pPr>
        <w:pBdr>
          <w:top w:val="nil"/>
          <w:left w:val="nil"/>
          <w:bottom w:val="nil"/>
          <w:right w:val="nil"/>
          <w:between w:val="nil"/>
        </w:pBdr>
        <w:spacing w:line="400" w:lineRule="auto"/>
        <w:ind w:left="1275" w:hanging="267"/>
        <w:rPr>
          <w:color w:val="000000"/>
        </w:rPr>
      </w:pPr>
      <w:r>
        <w:rPr>
          <w:rFonts w:eastAsia="Calibri"/>
          <w:color w:val="000000"/>
        </w:rPr>
        <w:t>※</w:t>
      </w:r>
      <w:r>
        <w:rPr>
          <w:rFonts w:eastAsia="Calibri"/>
          <w:color w:val="000000"/>
        </w:rPr>
        <w:t xml:space="preserve">　公募サイト上のお問い合わせフォームもご利用ください。</w:t>
      </w:r>
    </w:p>
    <w:p w14:paraId="0000017B" w14:textId="77777777" w:rsidR="001A0BF6" w:rsidRDefault="001A0BF6">
      <w:pPr>
        <w:pBdr>
          <w:top w:val="nil"/>
          <w:left w:val="nil"/>
          <w:bottom w:val="nil"/>
          <w:right w:val="nil"/>
          <w:between w:val="nil"/>
        </w:pBdr>
        <w:spacing w:line="400" w:lineRule="auto"/>
        <w:ind w:left="1008"/>
        <w:rPr>
          <w:color w:val="000000"/>
        </w:rPr>
      </w:pPr>
    </w:p>
    <w:p w14:paraId="0000017C" w14:textId="77777777" w:rsidR="001A0BF6" w:rsidRDefault="00E26AC9">
      <w:pPr>
        <w:spacing w:line="400" w:lineRule="auto"/>
        <w:ind w:left="0"/>
        <w:rPr>
          <w:b/>
          <w:smallCaps/>
          <w:color w:val="4F81BD"/>
        </w:rPr>
      </w:pPr>
      <w:r>
        <w:rPr>
          <w:b/>
          <w:smallCaps/>
          <w:color w:val="4F81BD"/>
        </w:rPr>
        <w:t>12</w:t>
      </w:r>
      <w:r>
        <w:rPr>
          <w:b/>
          <w:smallCaps/>
          <w:color w:val="4F81BD"/>
        </w:rPr>
        <w:t xml:space="preserve">　事業実施者の選定</w:t>
      </w:r>
      <w:r>
        <w:rPr>
          <w:b/>
          <w:smallCaps/>
          <w:color w:val="4F81BD"/>
        </w:rPr>
        <w:t xml:space="preserve"> </w:t>
      </w:r>
    </w:p>
    <w:p w14:paraId="0000017D" w14:textId="77777777" w:rsidR="001A0BF6" w:rsidRDefault="00E26AC9">
      <w:pPr>
        <w:pBdr>
          <w:top w:val="nil"/>
          <w:left w:val="nil"/>
          <w:bottom w:val="nil"/>
          <w:right w:val="nil"/>
          <w:between w:val="nil"/>
        </w:pBdr>
        <w:spacing w:line="400" w:lineRule="auto"/>
        <w:ind w:left="850" w:hanging="585"/>
        <w:rPr>
          <w:color w:val="000000"/>
        </w:rPr>
      </w:pPr>
      <w:r>
        <w:rPr>
          <w:rFonts w:eastAsia="Calibri"/>
          <w:color w:val="000000"/>
        </w:rPr>
        <w:t>（１）申請受付期間に提出された申請書類について、以下の評価基準に基づき、外部の公募選考委員会において審査の上、予算の範囲内で事業実施者を選定し、採択の内示をします。（採択の内示を受けた方は補助金交付候補者となります）</w:t>
      </w:r>
    </w:p>
    <w:p w14:paraId="0000017E" w14:textId="77777777" w:rsidR="001A0BF6" w:rsidRDefault="00E26AC9">
      <w:pPr>
        <w:pBdr>
          <w:top w:val="nil"/>
          <w:left w:val="nil"/>
          <w:bottom w:val="nil"/>
          <w:right w:val="nil"/>
          <w:between w:val="nil"/>
        </w:pBdr>
        <w:spacing w:line="400" w:lineRule="auto"/>
        <w:ind w:left="756" w:firstLine="252"/>
        <w:rPr>
          <w:color w:val="000000"/>
        </w:rPr>
      </w:pPr>
      <w:r>
        <w:rPr>
          <w:rFonts w:eastAsia="Calibri"/>
          <w:color w:val="000000"/>
        </w:rPr>
        <w:t>なお、選定は書面審査にて行い、更に確認が必要な場合は別途ヒアリングを行うことがありますが、ヒアリングの有無が採択の可否を左右するものではありません。</w:t>
      </w:r>
    </w:p>
    <w:p w14:paraId="0000017F" w14:textId="77777777" w:rsidR="001A0BF6" w:rsidRDefault="00E26AC9">
      <w:pPr>
        <w:pBdr>
          <w:top w:val="nil"/>
          <w:left w:val="nil"/>
          <w:bottom w:val="nil"/>
          <w:right w:val="nil"/>
          <w:between w:val="nil"/>
        </w:pBdr>
        <w:spacing w:line="400" w:lineRule="auto"/>
        <w:ind w:left="756" w:firstLine="252"/>
        <w:rPr>
          <w:color w:val="000000"/>
        </w:rPr>
      </w:pPr>
      <w:r>
        <w:rPr>
          <w:rFonts w:eastAsia="Calibri"/>
          <w:color w:val="000000"/>
        </w:rPr>
        <w:t>また、事業実施者の選定に係わる審査の経過、審査結果等に関するお問い合わせにはお答えできませんので、あらかじめご了承ください。</w:t>
      </w:r>
    </w:p>
    <w:p w14:paraId="00000180" w14:textId="77777777" w:rsidR="001A0BF6" w:rsidRDefault="001A0BF6">
      <w:pPr>
        <w:pBdr>
          <w:top w:val="nil"/>
          <w:left w:val="nil"/>
          <w:bottom w:val="nil"/>
          <w:right w:val="nil"/>
          <w:between w:val="nil"/>
        </w:pBdr>
        <w:spacing w:line="400" w:lineRule="auto"/>
        <w:ind w:left="1008"/>
        <w:rPr>
          <w:color w:val="000000"/>
        </w:rPr>
      </w:pPr>
    </w:p>
    <w:p w14:paraId="00000181" w14:textId="77777777" w:rsidR="001A0BF6" w:rsidRDefault="00E26AC9">
      <w:pPr>
        <w:pBdr>
          <w:top w:val="nil"/>
          <w:left w:val="nil"/>
          <w:bottom w:val="nil"/>
          <w:right w:val="nil"/>
          <w:between w:val="nil"/>
        </w:pBdr>
        <w:spacing w:line="400" w:lineRule="auto"/>
        <w:ind w:left="1008"/>
        <w:rPr>
          <w:color w:val="000000"/>
        </w:rPr>
      </w:pPr>
      <w:r>
        <w:rPr>
          <w:rFonts w:eastAsia="Calibri"/>
          <w:color w:val="000000"/>
        </w:rPr>
        <w:t>【主な評価基準】</w:t>
      </w:r>
    </w:p>
    <w:p w14:paraId="00000182" w14:textId="77777777" w:rsidR="001A0BF6" w:rsidRDefault="00E26AC9">
      <w:pPr>
        <w:numPr>
          <w:ilvl w:val="0"/>
          <w:numId w:val="1"/>
        </w:numPr>
        <w:pBdr>
          <w:top w:val="nil"/>
          <w:left w:val="nil"/>
          <w:bottom w:val="nil"/>
          <w:right w:val="nil"/>
          <w:between w:val="nil"/>
        </w:pBdr>
        <w:spacing w:line="400" w:lineRule="auto"/>
        <w:ind w:hanging="360"/>
        <w:rPr>
          <w:color w:val="000000"/>
        </w:rPr>
      </w:pPr>
      <w:r>
        <w:rPr>
          <w:rFonts w:eastAsia="Calibri"/>
          <w:color w:val="000000"/>
        </w:rPr>
        <w:t xml:space="preserve">　基本評価事項（事業内容Ａ・Ｂ共通）</w:t>
      </w:r>
    </w:p>
    <w:p w14:paraId="00000183" w14:textId="77777777" w:rsidR="001A0BF6" w:rsidRDefault="00E26AC9">
      <w:pPr>
        <w:pBdr>
          <w:top w:val="nil"/>
          <w:left w:val="nil"/>
          <w:bottom w:val="nil"/>
          <w:right w:val="nil"/>
          <w:between w:val="nil"/>
        </w:pBdr>
        <w:spacing w:line="400" w:lineRule="auto"/>
        <w:ind w:left="1494" w:hanging="237"/>
        <w:rPr>
          <w:color w:val="FF0000"/>
        </w:rPr>
      </w:pPr>
      <w:r>
        <w:rPr>
          <w:rFonts w:eastAsia="Calibri"/>
          <w:color w:val="000000"/>
        </w:rPr>
        <w:t>ア　補助要件が満たされているか。</w:t>
      </w:r>
    </w:p>
    <w:p w14:paraId="00000184" w14:textId="77777777" w:rsidR="001A0BF6" w:rsidRDefault="00E26AC9">
      <w:pPr>
        <w:pBdr>
          <w:top w:val="nil"/>
          <w:left w:val="nil"/>
          <w:bottom w:val="nil"/>
          <w:right w:val="nil"/>
          <w:between w:val="nil"/>
        </w:pBdr>
        <w:spacing w:line="400" w:lineRule="auto"/>
        <w:ind w:left="1527" w:hanging="267"/>
        <w:rPr>
          <w:color w:val="000000"/>
        </w:rPr>
      </w:pPr>
      <w:r>
        <w:rPr>
          <w:rFonts w:eastAsia="Calibri"/>
          <w:color w:val="000000"/>
        </w:rPr>
        <w:t>イ　実施規程及び本公募要領で定める本事業の目的と市場ニーズに親和性がある事業であるか。</w:t>
      </w:r>
    </w:p>
    <w:p w14:paraId="00000185" w14:textId="77777777" w:rsidR="001A0BF6" w:rsidRDefault="00E26AC9">
      <w:pPr>
        <w:pBdr>
          <w:top w:val="nil"/>
          <w:left w:val="nil"/>
          <w:bottom w:val="nil"/>
          <w:right w:val="nil"/>
          <w:between w:val="nil"/>
        </w:pBdr>
        <w:spacing w:line="400" w:lineRule="auto"/>
        <w:ind w:left="1494" w:hanging="237"/>
        <w:rPr>
          <w:color w:val="000000"/>
        </w:rPr>
      </w:pPr>
      <w:r>
        <w:rPr>
          <w:rFonts w:eastAsia="Calibri"/>
          <w:color w:val="000000"/>
        </w:rPr>
        <w:t>ウ　事業実施者として組織・人員、財政基盤において適格性を有しているか。</w:t>
      </w:r>
    </w:p>
    <w:p w14:paraId="00000186" w14:textId="77777777" w:rsidR="001A0BF6" w:rsidRDefault="00E26AC9">
      <w:pPr>
        <w:pBdr>
          <w:top w:val="nil"/>
          <w:left w:val="nil"/>
          <w:bottom w:val="nil"/>
          <w:right w:val="nil"/>
          <w:between w:val="nil"/>
        </w:pBdr>
        <w:spacing w:line="400" w:lineRule="auto"/>
        <w:ind w:left="1494" w:hanging="237"/>
        <w:rPr>
          <w:color w:val="000000"/>
        </w:rPr>
      </w:pPr>
      <w:r>
        <w:rPr>
          <w:rFonts w:eastAsia="Calibri"/>
          <w:color w:val="000000"/>
        </w:rPr>
        <w:t>※</w:t>
      </w:r>
      <w:r>
        <w:rPr>
          <w:rFonts w:eastAsia="Calibri"/>
          <w:color w:val="000000"/>
        </w:rPr>
        <w:t>複数の事業者が連携して申請する場合は連携体各者の財務状況等も踏まえ採点します。</w:t>
      </w:r>
    </w:p>
    <w:p w14:paraId="00000187" w14:textId="77777777" w:rsidR="001A0BF6" w:rsidRDefault="00E26AC9">
      <w:pPr>
        <w:pBdr>
          <w:top w:val="nil"/>
          <w:left w:val="nil"/>
          <w:bottom w:val="nil"/>
          <w:right w:val="nil"/>
          <w:between w:val="nil"/>
        </w:pBdr>
        <w:spacing w:line="400" w:lineRule="auto"/>
        <w:ind w:left="1260"/>
        <w:rPr>
          <w:color w:val="000000"/>
        </w:rPr>
      </w:pPr>
      <w:r>
        <w:rPr>
          <w:rFonts w:eastAsia="Calibri"/>
          <w:color w:val="000000"/>
        </w:rPr>
        <w:t>エ　事業実施の確実性を有し、事業の効果・効率性が高いか。</w:t>
      </w:r>
    </w:p>
    <w:p w14:paraId="00000188" w14:textId="77777777" w:rsidR="001A0BF6" w:rsidRDefault="00E26AC9">
      <w:pPr>
        <w:pBdr>
          <w:top w:val="nil"/>
          <w:left w:val="nil"/>
          <w:bottom w:val="nil"/>
          <w:right w:val="nil"/>
          <w:between w:val="nil"/>
        </w:pBdr>
        <w:spacing w:line="400" w:lineRule="auto"/>
        <w:ind w:left="1008" w:firstLine="252"/>
        <w:rPr>
          <w:color w:val="000000"/>
        </w:rPr>
      </w:pPr>
      <w:r>
        <w:rPr>
          <w:rFonts w:eastAsia="Calibri"/>
          <w:color w:val="000000"/>
        </w:rPr>
        <w:t>【加点】</w:t>
      </w:r>
    </w:p>
    <w:p w14:paraId="00000189" w14:textId="77777777" w:rsidR="001A0BF6" w:rsidRDefault="00E26AC9">
      <w:pPr>
        <w:spacing w:line="400" w:lineRule="auto"/>
        <w:ind w:left="1827" w:hanging="231"/>
      </w:pPr>
      <w:r>
        <w:rPr>
          <w:sz w:val="22"/>
          <w:szCs w:val="22"/>
        </w:rPr>
        <w:t>ア）</w:t>
      </w:r>
      <w:r>
        <w:t>課題提案時点で、「パートナーシップ構築宣言」ポータルサイト</w:t>
      </w:r>
      <w:r>
        <w:t>(https://www.biz-partnership.jp/index.html</w:t>
      </w:r>
      <w:r>
        <w:t>）において宣言を公表している事業者であること。</w:t>
      </w:r>
    </w:p>
    <w:p w14:paraId="0000018A" w14:textId="77777777" w:rsidR="001A0BF6" w:rsidRDefault="00E26AC9">
      <w:pPr>
        <w:spacing w:line="400" w:lineRule="auto"/>
        <w:ind w:left="1847" w:hanging="251"/>
      </w:pPr>
      <w:r>
        <w:t>※</w:t>
      </w:r>
      <w:r>
        <w:t xml:space="preserve">　申請時にポータルサイトのスクリーンショットを提出してください。</w:t>
      </w:r>
    </w:p>
    <w:p w14:paraId="0000018B" w14:textId="77777777" w:rsidR="001A0BF6" w:rsidRDefault="001A0BF6">
      <w:pPr>
        <w:pBdr>
          <w:top w:val="nil"/>
          <w:left w:val="nil"/>
          <w:bottom w:val="nil"/>
          <w:right w:val="nil"/>
          <w:between w:val="nil"/>
        </w:pBdr>
        <w:spacing w:line="400" w:lineRule="auto"/>
        <w:ind w:left="1008"/>
        <w:rPr>
          <w:color w:val="000000"/>
        </w:rPr>
      </w:pPr>
    </w:p>
    <w:p w14:paraId="0000018C" w14:textId="77777777" w:rsidR="001A0BF6" w:rsidRDefault="00E26AC9">
      <w:pPr>
        <w:numPr>
          <w:ilvl w:val="0"/>
          <w:numId w:val="1"/>
        </w:numPr>
        <w:pBdr>
          <w:top w:val="nil"/>
          <w:left w:val="nil"/>
          <w:bottom w:val="nil"/>
          <w:right w:val="nil"/>
          <w:between w:val="nil"/>
        </w:pBdr>
        <w:spacing w:line="400" w:lineRule="auto"/>
        <w:ind w:hanging="360"/>
        <w:rPr>
          <w:color w:val="000000"/>
        </w:rPr>
      </w:pPr>
      <w:r>
        <w:rPr>
          <w:rFonts w:eastAsia="Calibri"/>
          <w:color w:val="000000"/>
        </w:rPr>
        <w:t xml:space="preserve">　原材料切り替え又は国産原材料の取扱量の増加（事業内容Ａ・Ｂ共通）</w:t>
      </w:r>
    </w:p>
    <w:p w14:paraId="0000018D" w14:textId="77777777" w:rsidR="001A0BF6" w:rsidRDefault="00E26AC9">
      <w:pPr>
        <w:pBdr>
          <w:top w:val="nil"/>
          <w:left w:val="nil"/>
          <w:bottom w:val="nil"/>
          <w:right w:val="nil"/>
          <w:between w:val="nil"/>
        </w:pBdr>
        <w:spacing w:line="400" w:lineRule="auto"/>
        <w:ind w:left="1494" w:hanging="237"/>
        <w:rPr>
          <w:color w:val="000000"/>
        </w:rPr>
      </w:pPr>
      <w:r>
        <w:rPr>
          <w:rFonts w:eastAsia="Calibri"/>
          <w:color w:val="000000"/>
        </w:rPr>
        <w:t>ア　原材料（国産）切り替えによる取組又は国産原材料の取扱量、若しくは自社内での国産原材料の取扱比率を増加させる取組であるか。</w:t>
      </w:r>
    </w:p>
    <w:p w14:paraId="0000018E" w14:textId="77777777" w:rsidR="001A0BF6" w:rsidRDefault="00E26AC9">
      <w:pPr>
        <w:pBdr>
          <w:top w:val="nil"/>
          <w:left w:val="nil"/>
          <w:bottom w:val="nil"/>
          <w:right w:val="nil"/>
          <w:between w:val="nil"/>
        </w:pBdr>
        <w:spacing w:line="400" w:lineRule="auto"/>
        <w:ind w:left="1494" w:hanging="237"/>
        <w:rPr>
          <w:color w:val="000000"/>
        </w:rPr>
      </w:pPr>
      <w:r>
        <w:rPr>
          <w:rFonts w:eastAsia="Calibri"/>
          <w:color w:val="000000"/>
        </w:rPr>
        <w:t>イ　対外的に「国産使用」を発信するものとなっているか。</w:t>
      </w:r>
    </w:p>
    <w:p w14:paraId="0000018F" w14:textId="77777777" w:rsidR="001A0BF6" w:rsidRDefault="00E26AC9">
      <w:pPr>
        <w:pBdr>
          <w:top w:val="nil"/>
          <w:left w:val="nil"/>
          <w:bottom w:val="nil"/>
          <w:right w:val="nil"/>
          <w:between w:val="nil"/>
        </w:pBdr>
        <w:spacing w:line="400" w:lineRule="auto"/>
        <w:ind w:left="1799" w:hanging="552"/>
        <w:rPr>
          <w:color w:val="000000"/>
        </w:rPr>
      </w:pPr>
      <w:r>
        <w:rPr>
          <w:rFonts w:eastAsia="Calibri"/>
          <w:color w:val="000000"/>
        </w:rPr>
        <w:t>ウ　将来的にも安定した国産原材料の使用を目的とした取組であるか。</w:t>
      </w:r>
    </w:p>
    <w:p w14:paraId="00000190" w14:textId="77777777" w:rsidR="001A0BF6" w:rsidRDefault="00E26AC9">
      <w:pPr>
        <w:pBdr>
          <w:top w:val="nil"/>
          <w:left w:val="nil"/>
          <w:bottom w:val="nil"/>
          <w:right w:val="nil"/>
          <w:between w:val="nil"/>
        </w:pBdr>
        <w:spacing w:line="400" w:lineRule="auto"/>
        <w:ind w:left="1560" w:hanging="552"/>
        <w:rPr>
          <w:color w:val="000000"/>
        </w:rPr>
      </w:pPr>
      <w:r>
        <w:rPr>
          <w:rFonts w:eastAsia="Calibri"/>
          <w:color w:val="000000"/>
        </w:rPr>
        <w:t xml:space="preserve">　【加点】</w:t>
      </w:r>
    </w:p>
    <w:p w14:paraId="00000191" w14:textId="77777777" w:rsidR="001A0BF6" w:rsidRDefault="00E26AC9">
      <w:pPr>
        <w:spacing w:line="400" w:lineRule="auto"/>
        <w:ind w:left="1897" w:hanging="335"/>
      </w:pPr>
      <w:r>
        <w:lastRenderedPageBreak/>
        <w:t>ア）農林漁業者との契約栽培など、産地と連携することとなっていること。</w:t>
      </w:r>
    </w:p>
    <w:p w14:paraId="00000192" w14:textId="77777777" w:rsidR="001A0BF6" w:rsidRDefault="00E26AC9">
      <w:pPr>
        <w:spacing w:line="400" w:lineRule="auto"/>
        <w:ind w:left="1563"/>
      </w:pPr>
      <w:r>
        <w:t>イ）一次加工業者の取組であること。</w:t>
      </w:r>
      <w:r>
        <w:t>※</w:t>
      </w:r>
      <w:r>
        <w:t>１</w:t>
      </w:r>
    </w:p>
    <w:p w14:paraId="00000193" w14:textId="77777777" w:rsidR="001A0BF6" w:rsidRDefault="00E26AC9">
      <w:pPr>
        <w:spacing w:line="400" w:lineRule="auto"/>
        <w:ind w:left="1897" w:hanging="335"/>
      </w:pPr>
      <w:r>
        <w:t>ウ）中小企業が共同利用できる国産農産物を洗浄・加工・保管する設備の導入であること。</w:t>
      </w:r>
    </w:p>
    <w:p w14:paraId="00000194" w14:textId="77777777" w:rsidR="001A0BF6" w:rsidRDefault="00E26AC9">
      <w:pPr>
        <w:spacing w:line="400" w:lineRule="auto"/>
        <w:ind w:left="1563"/>
      </w:pPr>
      <w:r>
        <w:t>エ）製粉・製麺メーカー等においては、乾燥設備の導入であること。</w:t>
      </w:r>
    </w:p>
    <w:p w14:paraId="00000195" w14:textId="77777777" w:rsidR="001A0BF6" w:rsidRDefault="001A0BF6">
      <w:pPr>
        <w:spacing w:line="400" w:lineRule="auto"/>
        <w:ind w:left="1563"/>
      </w:pPr>
    </w:p>
    <w:p w14:paraId="00000196" w14:textId="77777777" w:rsidR="001A0BF6" w:rsidRDefault="00E26AC9">
      <w:pPr>
        <w:spacing w:line="400" w:lineRule="auto"/>
        <w:ind w:left="1563"/>
      </w:pPr>
      <w:r>
        <w:t>※1</w:t>
      </w:r>
      <w:r>
        <w:t xml:space="preserve">　一次加工業者とは、食品の一次加工（原料に対する最初の加工段階を指し、農･畜産物などの原料を大きく変えず、その食品の性質を活かして物理的もしくは微生物的な処理・加工）を行う業者を指します。</w:t>
      </w:r>
    </w:p>
    <w:p w14:paraId="00000197" w14:textId="77777777" w:rsidR="001A0BF6" w:rsidRDefault="00E26AC9">
      <w:pPr>
        <w:numPr>
          <w:ilvl w:val="0"/>
          <w:numId w:val="5"/>
        </w:numPr>
        <w:pBdr>
          <w:top w:val="nil"/>
          <w:left w:val="nil"/>
          <w:bottom w:val="nil"/>
          <w:right w:val="nil"/>
          <w:between w:val="nil"/>
        </w:pBdr>
        <w:spacing w:line="400" w:lineRule="auto"/>
        <w:rPr>
          <w:color w:val="000000"/>
        </w:rPr>
      </w:pPr>
      <w:r>
        <w:rPr>
          <w:rFonts w:eastAsia="Calibri"/>
          <w:color w:val="000000"/>
        </w:rPr>
        <w:t>一次加工の例</w:t>
      </w:r>
    </w:p>
    <w:p w14:paraId="00000198" w14:textId="77777777" w:rsidR="001A0BF6" w:rsidRDefault="00E26AC9">
      <w:pPr>
        <w:numPr>
          <w:ilvl w:val="1"/>
          <w:numId w:val="5"/>
        </w:numPr>
        <w:pBdr>
          <w:top w:val="nil"/>
          <w:left w:val="nil"/>
          <w:bottom w:val="nil"/>
          <w:right w:val="nil"/>
          <w:between w:val="nil"/>
        </w:pBdr>
        <w:spacing w:line="400" w:lineRule="auto"/>
        <w:rPr>
          <w:color w:val="000000"/>
        </w:rPr>
      </w:pPr>
      <w:r>
        <w:rPr>
          <w:rFonts w:eastAsia="Calibri"/>
          <w:color w:val="000000"/>
        </w:rPr>
        <w:t>小麦粉の製造工程における、小麦から製粉を行う加工</w:t>
      </w:r>
    </w:p>
    <w:p w14:paraId="00000199" w14:textId="77777777" w:rsidR="001A0BF6" w:rsidRDefault="00E26AC9">
      <w:pPr>
        <w:numPr>
          <w:ilvl w:val="1"/>
          <w:numId w:val="5"/>
        </w:numPr>
        <w:pBdr>
          <w:top w:val="nil"/>
          <w:left w:val="nil"/>
          <w:bottom w:val="nil"/>
          <w:right w:val="nil"/>
          <w:between w:val="nil"/>
        </w:pBdr>
        <w:spacing w:line="400" w:lineRule="auto"/>
        <w:rPr>
          <w:color w:val="000000"/>
        </w:rPr>
      </w:pPr>
      <w:r>
        <w:rPr>
          <w:rFonts w:eastAsia="Calibri"/>
          <w:color w:val="000000"/>
        </w:rPr>
        <w:t>二次、三次加工の原料のカット野菜の製造工程における、野菜を洗浄、カットする加工</w:t>
      </w:r>
    </w:p>
    <w:p w14:paraId="0000019A" w14:textId="77777777" w:rsidR="001A0BF6" w:rsidRDefault="00E26AC9">
      <w:pPr>
        <w:numPr>
          <w:ilvl w:val="1"/>
          <w:numId w:val="5"/>
        </w:numPr>
        <w:pBdr>
          <w:top w:val="nil"/>
          <w:left w:val="nil"/>
          <w:bottom w:val="nil"/>
          <w:right w:val="nil"/>
          <w:between w:val="nil"/>
        </w:pBdr>
        <w:spacing w:line="400" w:lineRule="auto"/>
        <w:rPr>
          <w:color w:val="000000"/>
        </w:rPr>
      </w:pPr>
      <w:r>
        <w:rPr>
          <w:rFonts w:eastAsia="Calibri"/>
          <w:color w:val="000000"/>
        </w:rPr>
        <w:t>屠畜後の枝肉から骨や脂肪を除去し、部分肉等にカット・パック詰めする加工</w:t>
      </w:r>
    </w:p>
    <w:p w14:paraId="0000019B" w14:textId="77777777" w:rsidR="001A0BF6" w:rsidRDefault="001A0BF6">
      <w:pPr>
        <w:pBdr>
          <w:top w:val="nil"/>
          <w:left w:val="nil"/>
          <w:bottom w:val="nil"/>
          <w:right w:val="nil"/>
          <w:between w:val="nil"/>
        </w:pBdr>
        <w:spacing w:line="400" w:lineRule="auto"/>
        <w:ind w:left="1560" w:hanging="552"/>
        <w:rPr>
          <w:color w:val="000000"/>
        </w:rPr>
      </w:pPr>
    </w:p>
    <w:p w14:paraId="0000019C" w14:textId="77777777" w:rsidR="001A0BF6" w:rsidRDefault="00E26AC9">
      <w:pPr>
        <w:pBdr>
          <w:top w:val="nil"/>
          <w:left w:val="nil"/>
          <w:bottom w:val="nil"/>
          <w:right w:val="nil"/>
          <w:between w:val="nil"/>
        </w:pBdr>
        <w:spacing w:line="400" w:lineRule="auto"/>
        <w:ind w:left="1008"/>
        <w:rPr>
          <w:color w:val="000000"/>
        </w:rPr>
      </w:pPr>
      <w:r>
        <w:rPr>
          <w:rFonts w:eastAsia="Calibri"/>
          <w:color w:val="000000"/>
        </w:rPr>
        <w:t>③</w:t>
      </w:r>
      <w:r>
        <w:rPr>
          <w:rFonts w:eastAsia="Calibri"/>
          <w:color w:val="000000"/>
        </w:rPr>
        <w:t xml:space="preserve">　産地の連携強化の取組（事業内容Ａのみ）</w:t>
      </w:r>
    </w:p>
    <w:p w14:paraId="0000019D" w14:textId="77777777" w:rsidR="001A0BF6" w:rsidRDefault="00E26AC9">
      <w:pPr>
        <w:pBdr>
          <w:top w:val="nil"/>
          <w:left w:val="nil"/>
          <w:bottom w:val="nil"/>
          <w:right w:val="nil"/>
          <w:between w:val="nil"/>
        </w:pBdr>
        <w:spacing w:line="400" w:lineRule="auto"/>
        <w:ind w:left="1512" w:hanging="504"/>
        <w:rPr>
          <w:color w:val="000000"/>
        </w:rPr>
      </w:pPr>
      <w:r>
        <w:rPr>
          <w:rFonts w:eastAsia="Calibri"/>
          <w:color w:val="000000"/>
        </w:rPr>
        <w:t xml:space="preserve">　ア　求める品種を産地に生産してもらうための産地への種苗の提供の取組であるか。</w:t>
      </w:r>
    </w:p>
    <w:p w14:paraId="0000019E" w14:textId="77777777" w:rsidR="001A0BF6" w:rsidRDefault="00E26AC9">
      <w:pPr>
        <w:pBdr>
          <w:top w:val="nil"/>
          <w:left w:val="nil"/>
          <w:bottom w:val="nil"/>
          <w:right w:val="nil"/>
          <w:between w:val="nil"/>
        </w:pBdr>
        <w:spacing w:line="400" w:lineRule="auto"/>
        <w:ind w:left="1512" w:hanging="252"/>
        <w:rPr>
          <w:color w:val="000000"/>
        </w:rPr>
      </w:pPr>
      <w:r>
        <w:rPr>
          <w:rFonts w:eastAsia="Calibri"/>
          <w:color w:val="000000"/>
        </w:rPr>
        <w:t>イ　産地に引き受け量拡大に対応してもらうための産地への収穫機械の貸与の取組であるか。</w:t>
      </w:r>
    </w:p>
    <w:p w14:paraId="0000019F" w14:textId="77777777" w:rsidR="001A0BF6" w:rsidRDefault="00E26AC9">
      <w:pPr>
        <w:pBdr>
          <w:top w:val="nil"/>
          <w:left w:val="nil"/>
          <w:bottom w:val="nil"/>
          <w:right w:val="nil"/>
          <w:between w:val="nil"/>
        </w:pBdr>
        <w:spacing w:line="400" w:lineRule="auto"/>
        <w:ind w:left="1512" w:hanging="252"/>
        <w:rPr>
          <w:color w:val="000000"/>
        </w:rPr>
      </w:pPr>
      <w:r>
        <w:rPr>
          <w:rFonts w:eastAsia="Calibri"/>
          <w:color w:val="000000"/>
        </w:rPr>
        <w:lastRenderedPageBreak/>
        <w:t>ウ　産地に加工ニーズに合致した食品原材料を出荷してもらうための産地への選別機の貸与の取組であるか。</w:t>
      </w:r>
    </w:p>
    <w:p w14:paraId="000001A0" w14:textId="77777777" w:rsidR="001A0BF6" w:rsidRDefault="00E26AC9">
      <w:pPr>
        <w:pBdr>
          <w:top w:val="nil"/>
          <w:left w:val="nil"/>
          <w:bottom w:val="nil"/>
          <w:right w:val="nil"/>
          <w:between w:val="nil"/>
        </w:pBdr>
        <w:spacing w:line="400" w:lineRule="auto"/>
        <w:ind w:left="1512" w:hanging="252"/>
        <w:rPr>
          <w:color w:val="000000"/>
        </w:rPr>
      </w:pPr>
      <w:r>
        <w:rPr>
          <w:rFonts w:eastAsia="Calibri"/>
          <w:color w:val="000000"/>
        </w:rPr>
        <w:t>エ　産地に加工ニーズに沿った良質・多量な食品原材料生産をしてもらうための、食品製造事業者等の社員等を産地へ派遣した生産作業補助又は専門家や篤農家を産地へ派遣した栽培技術等指導の取組であるか。</w:t>
      </w:r>
    </w:p>
    <w:p w14:paraId="000001A1" w14:textId="77777777" w:rsidR="001A0BF6" w:rsidRDefault="00E26AC9">
      <w:pPr>
        <w:pBdr>
          <w:top w:val="nil"/>
          <w:left w:val="nil"/>
          <w:bottom w:val="nil"/>
          <w:right w:val="nil"/>
          <w:between w:val="nil"/>
        </w:pBdr>
        <w:spacing w:line="400" w:lineRule="auto"/>
        <w:ind w:left="1008" w:firstLine="252"/>
        <w:rPr>
          <w:color w:val="000000"/>
        </w:rPr>
      </w:pPr>
      <w:r>
        <w:rPr>
          <w:rFonts w:eastAsia="Calibri"/>
          <w:color w:val="000000"/>
        </w:rPr>
        <w:t>オ　上記ア～エに類する取組であるか。</w:t>
      </w:r>
    </w:p>
    <w:p w14:paraId="000001A2" w14:textId="77777777" w:rsidR="001A0BF6" w:rsidRDefault="00E26AC9">
      <w:pPr>
        <w:pBdr>
          <w:top w:val="nil"/>
          <w:left w:val="nil"/>
          <w:bottom w:val="nil"/>
          <w:right w:val="nil"/>
          <w:between w:val="nil"/>
        </w:pBdr>
        <w:spacing w:line="400" w:lineRule="auto"/>
        <w:ind w:left="1008"/>
        <w:rPr>
          <w:color w:val="000000"/>
        </w:rPr>
      </w:pPr>
      <w:r>
        <w:rPr>
          <w:rFonts w:eastAsia="Calibri"/>
          <w:color w:val="000000"/>
        </w:rPr>
        <w:t xml:space="preserve">　【加点】</w:t>
      </w:r>
    </w:p>
    <w:p w14:paraId="000001A3" w14:textId="77777777" w:rsidR="001A0BF6" w:rsidRDefault="00E26AC9">
      <w:pPr>
        <w:numPr>
          <w:ilvl w:val="0"/>
          <w:numId w:val="2"/>
        </w:numPr>
        <w:pBdr>
          <w:top w:val="nil"/>
          <w:left w:val="nil"/>
          <w:bottom w:val="nil"/>
          <w:right w:val="nil"/>
          <w:between w:val="nil"/>
        </w:pBdr>
        <w:spacing w:line="480" w:lineRule="auto"/>
        <w:ind w:left="2342"/>
      </w:pPr>
      <w:r>
        <w:rPr>
          <w:rFonts w:eastAsia="Calibri"/>
          <w:color w:val="000000"/>
        </w:rPr>
        <w:t>連携した産地から全量買い取りや規格外商品の購入の契約等生産者との安定的な契約の仕組みであること。</w:t>
      </w:r>
    </w:p>
    <w:p w14:paraId="000001A4" w14:textId="77777777" w:rsidR="001A0BF6" w:rsidRDefault="00E26AC9">
      <w:pPr>
        <w:numPr>
          <w:ilvl w:val="0"/>
          <w:numId w:val="2"/>
        </w:numPr>
        <w:pBdr>
          <w:top w:val="nil"/>
          <w:left w:val="nil"/>
          <w:bottom w:val="nil"/>
          <w:right w:val="nil"/>
          <w:between w:val="nil"/>
        </w:pBdr>
        <w:spacing w:line="480" w:lineRule="auto"/>
        <w:ind w:left="2342"/>
        <w:rPr>
          <w:color w:val="000000"/>
        </w:rPr>
      </w:pPr>
      <w:r>
        <w:rPr>
          <w:rFonts w:eastAsia="Calibri"/>
          <w:color w:val="000000"/>
        </w:rPr>
        <w:t>原材料の品質の維持、向上に関する改善を含むものであること。</w:t>
      </w:r>
    </w:p>
    <w:p w14:paraId="000001A5" w14:textId="77777777" w:rsidR="001A0BF6" w:rsidRDefault="001A0BF6">
      <w:pPr>
        <w:pBdr>
          <w:top w:val="nil"/>
          <w:left w:val="nil"/>
          <w:bottom w:val="nil"/>
          <w:right w:val="nil"/>
          <w:between w:val="nil"/>
        </w:pBdr>
        <w:spacing w:line="400" w:lineRule="auto"/>
        <w:ind w:left="1008" w:firstLine="252"/>
        <w:rPr>
          <w:color w:val="000000"/>
        </w:rPr>
      </w:pPr>
    </w:p>
    <w:p w14:paraId="000001A6" w14:textId="77777777" w:rsidR="001A0BF6" w:rsidRDefault="001A0BF6">
      <w:pPr>
        <w:spacing w:line="400" w:lineRule="auto"/>
        <w:ind w:left="0"/>
      </w:pPr>
    </w:p>
    <w:p w14:paraId="000001A7" w14:textId="77777777" w:rsidR="001A0BF6" w:rsidRDefault="00E26AC9">
      <w:pPr>
        <w:pBdr>
          <w:top w:val="nil"/>
          <w:left w:val="nil"/>
          <w:bottom w:val="nil"/>
          <w:right w:val="nil"/>
          <w:between w:val="nil"/>
        </w:pBdr>
        <w:spacing w:line="400" w:lineRule="auto"/>
        <w:ind w:left="0"/>
        <w:rPr>
          <w:color w:val="000000"/>
        </w:rPr>
      </w:pPr>
      <w:r>
        <w:rPr>
          <w:rFonts w:eastAsia="Calibri"/>
          <w:color w:val="000000"/>
        </w:rPr>
        <w:t>（２）審査結果の通知</w:t>
      </w:r>
    </w:p>
    <w:p w14:paraId="000001A8" w14:textId="77777777" w:rsidR="001A0BF6" w:rsidRDefault="00E26AC9">
      <w:pPr>
        <w:pBdr>
          <w:top w:val="nil"/>
          <w:left w:val="nil"/>
          <w:bottom w:val="nil"/>
          <w:right w:val="nil"/>
          <w:between w:val="nil"/>
        </w:pBdr>
        <w:spacing w:line="400" w:lineRule="auto"/>
        <w:ind w:left="426" w:firstLine="241"/>
        <w:rPr>
          <w:color w:val="000000"/>
        </w:rPr>
      </w:pPr>
      <w:r>
        <w:rPr>
          <w:rFonts w:eastAsia="Calibri"/>
          <w:color w:val="000000"/>
        </w:rPr>
        <w:t>採択の審査後、採択の内示、不採択の結果を事務局から通知します。</w:t>
      </w:r>
    </w:p>
    <w:p w14:paraId="000001A9" w14:textId="77777777" w:rsidR="001A0BF6" w:rsidRDefault="00E26AC9">
      <w:pPr>
        <w:pBdr>
          <w:top w:val="nil"/>
          <w:left w:val="nil"/>
          <w:bottom w:val="nil"/>
          <w:right w:val="nil"/>
          <w:between w:val="nil"/>
        </w:pBdr>
        <w:spacing w:line="400" w:lineRule="auto"/>
        <w:ind w:left="426" w:firstLine="241"/>
        <w:rPr>
          <w:color w:val="000000"/>
        </w:rPr>
      </w:pPr>
      <w:r>
        <w:rPr>
          <w:rFonts w:eastAsia="Calibri"/>
          <w:color w:val="000000"/>
        </w:rPr>
        <w:t>採択を受けたが、交付申請を行わず、辞退する場合には、その理由を明らかにした理由書（辞退届等）を提出いただきます。</w:t>
      </w:r>
    </w:p>
    <w:p w14:paraId="000001AA" w14:textId="77777777" w:rsidR="001A0BF6" w:rsidRDefault="00E26AC9">
      <w:pPr>
        <w:pBdr>
          <w:top w:val="nil"/>
          <w:left w:val="nil"/>
          <w:bottom w:val="nil"/>
          <w:right w:val="nil"/>
          <w:between w:val="nil"/>
        </w:pBdr>
        <w:spacing w:line="400" w:lineRule="auto"/>
        <w:ind w:left="426" w:firstLine="241"/>
        <w:rPr>
          <w:color w:val="000000"/>
        </w:rPr>
      </w:pPr>
      <w:r>
        <w:rPr>
          <w:rFonts w:ascii="メイリオ" w:eastAsia="メイリオ" w:hAnsi="メイリオ" w:cs="メイリオ"/>
          <w:color w:val="000000"/>
        </w:rPr>
        <w:t>また、採択通知発出の日から</w:t>
      </w:r>
      <w:r>
        <w:rPr>
          <w:rFonts w:ascii="メイリオ" w:eastAsia="メイリオ" w:hAnsi="メイリオ" w:cs="メイリオ"/>
          <w:color w:val="000000"/>
        </w:rPr>
        <w:t>20</w:t>
      </w:r>
      <w:r>
        <w:rPr>
          <w:rFonts w:ascii="メイリオ" w:eastAsia="メイリオ" w:hAnsi="メイリオ" w:cs="メイリオ"/>
          <w:color w:val="000000"/>
        </w:rPr>
        <w:t>日までに、</w:t>
      </w:r>
      <w:r>
        <w:rPr>
          <w:rFonts w:eastAsia="Calibri"/>
          <w:color w:val="000000"/>
        </w:rPr>
        <w:t>事業計画書を特段の理由なく事務局の求めに応じず提出いただけない場合、採択を辞退したものと見なし、その旨通知します。ご質問等がある場合は、事務局に早めにご相談ください。</w:t>
      </w:r>
    </w:p>
    <w:p w14:paraId="000001AB" w14:textId="77777777" w:rsidR="001A0BF6" w:rsidRDefault="001A0BF6">
      <w:pPr>
        <w:pBdr>
          <w:top w:val="nil"/>
          <w:left w:val="nil"/>
          <w:bottom w:val="nil"/>
          <w:right w:val="nil"/>
          <w:between w:val="nil"/>
        </w:pBdr>
        <w:spacing w:line="400" w:lineRule="auto"/>
        <w:ind w:left="1008"/>
        <w:rPr>
          <w:color w:val="000000"/>
        </w:rPr>
      </w:pPr>
    </w:p>
    <w:p w14:paraId="000001AC" w14:textId="77777777" w:rsidR="001A0BF6" w:rsidRDefault="00E26AC9">
      <w:pPr>
        <w:spacing w:line="400" w:lineRule="auto"/>
        <w:ind w:left="0"/>
        <w:rPr>
          <w:b/>
          <w:smallCaps/>
          <w:color w:val="4F81BD"/>
        </w:rPr>
      </w:pPr>
      <w:r>
        <w:rPr>
          <w:b/>
          <w:smallCaps/>
          <w:color w:val="4F81BD"/>
        </w:rPr>
        <w:t>1</w:t>
      </w:r>
      <w:r>
        <w:rPr>
          <w:b/>
          <w:smallCaps/>
          <w:color w:val="4F81BD"/>
        </w:rPr>
        <w:t>３　交付決定</w:t>
      </w:r>
      <w:r>
        <w:rPr>
          <w:b/>
          <w:smallCaps/>
          <w:color w:val="4F81BD"/>
        </w:rPr>
        <w:t xml:space="preserve"> </w:t>
      </w:r>
    </w:p>
    <w:p w14:paraId="000001AD" w14:textId="77777777" w:rsidR="001A0BF6" w:rsidRDefault="00E26AC9">
      <w:pPr>
        <w:pBdr>
          <w:top w:val="nil"/>
          <w:left w:val="nil"/>
          <w:bottom w:val="nil"/>
          <w:right w:val="nil"/>
          <w:between w:val="nil"/>
        </w:pBdr>
        <w:spacing w:line="400" w:lineRule="auto"/>
        <w:ind w:left="504" w:firstLine="164"/>
        <w:rPr>
          <w:color w:val="000000"/>
        </w:rPr>
      </w:pPr>
      <w:r>
        <w:rPr>
          <w:rFonts w:eastAsia="Calibri"/>
          <w:color w:val="000000"/>
        </w:rPr>
        <w:t>採択の内示を受け、交付の申請を行った者に対して交付決定を行います。</w:t>
      </w:r>
    </w:p>
    <w:p w14:paraId="000001AE" w14:textId="77777777" w:rsidR="001A0BF6" w:rsidRDefault="00E26AC9">
      <w:pPr>
        <w:pBdr>
          <w:top w:val="nil"/>
          <w:left w:val="nil"/>
          <w:bottom w:val="nil"/>
          <w:right w:val="nil"/>
          <w:between w:val="nil"/>
        </w:pBdr>
        <w:spacing w:line="400" w:lineRule="auto"/>
        <w:ind w:left="426" w:firstLine="241"/>
        <w:rPr>
          <w:color w:val="000000"/>
        </w:rPr>
      </w:pPr>
      <w:r>
        <w:rPr>
          <w:rFonts w:eastAsia="Calibri"/>
          <w:color w:val="000000"/>
        </w:rPr>
        <w:t>採択内示は、申請いただいた課題提案書に記載のある金額の全額に対して、補助金の交付決定を保証するものではありません。事務局の審査の結果、計上された経費が補助対象外であると判断される場合には、交付申請した金額から補助対象外経費を減</w:t>
      </w:r>
      <w:r>
        <w:rPr>
          <w:rFonts w:eastAsia="Calibri"/>
          <w:color w:val="000000"/>
        </w:rPr>
        <w:lastRenderedPageBreak/>
        <w:t>額した上で、交付額の決定をいたします。採択結果にもとづき交付申請書を提出していただき、その内容を改めて事務局で精査し、必要に応じて事業実施者にご連絡・ヒアリング等を行ったうえで交付額を決定し、通知いたします。</w:t>
      </w:r>
    </w:p>
    <w:p w14:paraId="000001AF" w14:textId="77777777" w:rsidR="001A0BF6" w:rsidRDefault="00E26AC9">
      <w:pPr>
        <w:pBdr>
          <w:top w:val="nil"/>
          <w:left w:val="nil"/>
          <w:bottom w:val="nil"/>
          <w:right w:val="nil"/>
          <w:between w:val="nil"/>
        </w:pBdr>
        <w:spacing w:line="400" w:lineRule="auto"/>
        <w:ind w:left="426" w:firstLine="241"/>
        <w:rPr>
          <w:color w:val="000000"/>
        </w:rPr>
      </w:pPr>
      <w:r>
        <w:rPr>
          <w:rFonts w:eastAsia="Calibri"/>
          <w:color w:val="000000"/>
        </w:rPr>
        <w:t>交付決定後は事業者名、取組内容などをホームページで公開します。</w:t>
      </w:r>
    </w:p>
    <w:p w14:paraId="000001B0" w14:textId="77777777" w:rsidR="001A0BF6" w:rsidRDefault="001A0BF6">
      <w:pPr>
        <w:pBdr>
          <w:top w:val="nil"/>
          <w:left w:val="nil"/>
          <w:bottom w:val="nil"/>
          <w:right w:val="nil"/>
          <w:between w:val="nil"/>
        </w:pBdr>
        <w:spacing w:line="400" w:lineRule="auto"/>
        <w:ind w:left="426" w:firstLine="251"/>
        <w:rPr>
          <w:color w:val="000000"/>
        </w:rPr>
      </w:pPr>
    </w:p>
    <w:p w14:paraId="000001B1" w14:textId="77777777" w:rsidR="001A0BF6" w:rsidRDefault="00E26AC9">
      <w:pPr>
        <w:pBdr>
          <w:top w:val="nil"/>
          <w:left w:val="nil"/>
          <w:bottom w:val="nil"/>
          <w:right w:val="nil"/>
          <w:between w:val="nil"/>
        </w:pBdr>
        <w:spacing w:line="400" w:lineRule="auto"/>
        <w:ind w:left="426" w:firstLine="251"/>
        <w:rPr>
          <w:color w:val="000000"/>
        </w:rPr>
      </w:pPr>
      <w:r>
        <w:rPr>
          <w:rFonts w:eastAsia="Calibri"/>
          <w:color w:val="000000"/>
        </w:rPr>
        <w:t>なお、交付</w:t>
      </w:r>
      <w:r>
        <w:rPr>
          <w:rFonts w:eastAsia="Calibri"/>
          <w:color w:val="000000"/>
        </w:rPr>
        <w:t>決定額は、採択決定時点の補助金申請額を上回ることはできませんのでご注意ください、また、交付決定後に補助事業実施場所を変更することは原則認められませんのでご留意ください。</w:t>
      </w:r>
    </w:p>
    <w:p w14:paraId="000001B2" w14:textId="77777777" w:rsidR="001A0BF6" w:rsidRDefault="00E26AC9">
      <w:pPr>
        <w:pBdr>
          <w:top w:val="nil"/>
          <w:left w:val="nil"/>
          <w:bottom w:val="nil"/>
          <w:right w:val="nil"/>
          <w:between w:val="nil"/>
        </w:pBdr>
        <w:spacing w:line="400" w:lineRule="auto"/>
        <w:ind w:left="426" w:firstLine="251"/>
        <w:rPr>
          <w:color w:val="000000"/>
        </w:rPr>
      </w:pPr>
      <w:r>
        <w:rPr>
          <w:rFonts w:eastAsia="Calibri"/>
          <w:color w:val="000000"/>
        </w:rPr>
        <w:t>また、採択通知発出の日から</w:t>
      </w:r>
      <w:r>
        <w:rPr>
          <w:rFonts w:eastAsia="Calibri"/>
          <w:color w:val="000000"/>
        </w:rPr>
        <w:t>30</w:t>
      </w:r>
      <w:r>
        <w:rPr>
          <w:rFonts w:eastAsia="Calibri"/>
          <w:color w:val="000000"/>
        </w:rPr>
        <w:t>日までに交付決定に至らない場合、期限をご連絡します。その期限までに交付決定に至らない場合は、採択を辞退したものと見なし、その旨通知します。ご質問等がある場合は、事務局に早目にご相談ください。</w:t>
      </w:r>
    </w:p>
    <w:p w14:paraId="000001B3" w14:textId="77777777" w:rsidR="001A0BF6" w:rsidRDefault="001A0BF6">
      <w:pPr>
        <w:pBdr>
          <w:top w:val="nil"/>
          <w:left w:val="nil"/>
          <w:bottom w:val="nil"/>
          <w:right w:val="nil"/>
          <w:between w:val="nil"/>
        </w:pBdr>
        <w:spacing w:line="400" w:lineRule="auto"/>
        <w:ind w:left="756" w:firstLine="252"/>
        <w:rPr>
          <w:color w:val="000000"/>
        </w:rPr>
      </w:pPr>
    </w:p>
    <w:p w14:paraId="000001B4" w14:textId="77777777" w:rsidR="001A0BF6" w:rsidRDefault="00E26AC9">
      <w:pPr>
        <w:spacing w:line="400" w:lineRule="auto"/>
        <w:ind w:left="0"/>
        <w:rPr>
          <w:b/>
          <w:smallCaps/>
          <w:color w:val="4F81BD"/>
        </w:rPr>
      </w:pPr>
      <w:r>
        <w:rPr>
          <w:b/>
          <w:smallCaps/>
          <w:color w:val="4F81BD"/>
        </w:rPr>
        <w:t>1</w:t>
      </w:r>
      <w:r>
        <w:rPr>
          <w:b/>
          <w:smallCaps/>
          <w:color w:val="4F81BD"/>
        </w:rPr>
        <w:t>４　スケジュール</w:t>
      </w:r>
    </w:p>
    <w:p w14:paraId="000001B5" w14:textId="77777777" w:rsidR="001A0BF6" w:rsidRDefault="00E26AC9">
      <w:pPr>
        <w:spacing w:line="400" w:lineRule="auto"/>
        <w:ind w:left="282" w:firstLine="282"/>
      </w:pPr>
      <w:r>
        <w:t>本事業の実施スケジュールは以下のとおりです。</w:t>
      </w:r>
    </w:p>
    <w:p w14:paraId="000001B6" w14:textId="77777777" w:rsidR="001A0BF6" w:rsidRDefault="00E26AC9">
      <w:pPr>
        <w:spacing w:line="400" w:lineRule="auto"/>
        <w:ind w:firstLine="595"/>
      </w:pPr>
      <w:r>
        <w:t>・審査終了後、速やかに採択の内示を行います。</w:t>
      </w:r>
    </w:p>
    <w:p w14:paraId="000001B7" w14:textId="77777777" w:rsidR="001A0BF6" w:rsidRDefault="00E26AC9">
      <w:pPr>
        <w:numPr>
          <w:ilvl w:val="0"/>
          <w:numId w:val="6"/>
        </w:numPr>
        <w:pBdr>
          <w:top w:val="nil"/>
          <w:left w:val="nil"/>
          <w:bottom w:val="nil"/>
          <w:right w:val="nil"/>
          <w:between w:val="nil"/>
        </w:pBdr>
        <w:spacing w:line="400" w:lineRule="auto"/>
        <w:ind w:hanging="360"/>
        <w:rPr>
          <w:color w:val="000000"/>
        </w:rPr>
      </w:pPr>
      <w:r>
        <w:rPr>
          <w:rFonts w:eastAsia="Calibri"/>
          <w:color w:val="000000"/>
        </w:rPr>
        <w:t>申請件数の多寡等により時間を要することがあります。</w:t>
      </w:r>
    </w:p>
    <w:p w14:paraId="000001B8" w14:textId="77777777" w:rsidR="001A0BF6" w:rsidRDefault="001A0BF6">
      <w:pPr>
        <w:pBdr>
          <w:top w:val="nil"/>
          <w:left w:val="nil"/>
          <w:bottom w:val="nil"/>
          <w:right w:val="nil"/>
          <w:between w:val="nil"/>
        </w:pBdr>
        <w:spacing w:line="400" w:lineRule="auto"/>
        <w:ind w:left="864"/>
        <w:rPr>
          <w:color w:val="000000"/>
        </w:rPr>
      </w:pPr>
    </w:p>
    <w:p w14:paraId="000001B9" w14:textId="77777777" w:rsidR="001A0BF6" w:rsidRDefault="00E26AC9">
      <w:pPr>
        <w:spacing w:line="400" w:lineRule="auto"/>
        <w:ind w:firstLine="595"/>
      </w:pPr>
      <w:r>
        <w:t>・採択の内示後、速やかに交付申請書を提出してください。</w:t>
      </w:r>
    </w:p>
    <w:p w14:paraId="000001BA" w14:textId="77777777" w:rsidR="001A0BF6" w:rsidRDefault="00E26AC9">
      <w:pPr>
        <w:spacing w:line="400" w:lineRule="auto"/>
        <w:ind w:firstLine="595"/>
      </w:pPr>
      <w:r>
        <w:t>・交付申請書を受領後、順次交付決定を行います。すべての発注は交付決定の日付以降で行われていることを確認してください（交付決定前着手届出の承認（事業計画書への明記による見なし規定による交付決定通知を含む。）を受けたものを除く。）。</w:t>
      </w:r>
    </w:p>
    <w:p w14:paraId="000001BB" w14:textId="77777777" w:rsidR="001A0BF6" w:rsidRDefault="001A0BF6">
      <w:pPr>
        <w:pBdr>
          <w:top w:val="nil"/>
          <w:left w:val="nil"/>
          <w:bottom w:val="nil"/>
          <w:right w:val="nil"/>
          <w:between w:val="nil"/>
        </w:pBdr>
        <w:spacing w:line="400" w:lineRule="auto"/>
        <w:ind w:left="1008"/>
        <w:rPr>
          <w:color w:val="000000"/>
        </w:rPr>
      </w:pPr>
    </w:p>
    <w:p w14:paraId="000001BC" w14:textId="77777777" w:rsidR="001A0BF6" w:rsidRDefault="00E26AC9">
      <w:pPr>
        <w:spacing w:line="400" w:lineRule="auto"/>
        <w:ind w:left="3543" w:hanging="2505"/>
      </w:pPr>
      <w:r>
        <w:lastRenderedPageBreak/>
        <w:t>事業の開始日：令和</w:t>
      </w:r>
      <w:r>
        <w:t>5</w:t>
      </w:r>
      <w:r>
        <w:t>年</w:t>
      </w:r>
      <w:r>
        <w:t>11</w:t>
      </w:r>
      <w:r>
        <w:t>月</w:t>
      </w:r>
      <w:r>
        <w:t>29</w:t>
      </w:r>
      <w:r>
        <w:t>日（水）以降の事業着手日</w:t>
      </w:r>
    </w:p>
    <w:p w14:paraId="000001BD" w14:textId="77777777" w:rsidR="001A0BF6" w:rsidRDefault="00E26AC9">
      <w:pPr>
        <w:spacing w:line="400" w:lineRule="auto"/>
        <w:ind w:left="3541" w:hanging="706"/>
      </w:pPr>
      <w:r>
        <w:t>又は交付決定の日</w:t>
      </w:r>
    </w:p>
    <w:p w14:paraId="000001BE" w14:textId="77777777" w:rsidR="001A0BF6" w:rsidRDefault="00E26AC9">
      <w:pPr>
        <w:spacing w:line="400" w:lineRule="auto"/>
        <w:ind w:left="2835" w:firstLine="1"/>
      </w:pPr>
      <w:r>
        <w:t>（</w:t>
      </w:r>
      <w:r>
        <w:t>※</w:t>
      </w:r>
      <w:r>
        <w:t>交付決定前の期間を事業実施期間とする場合は、交付決定前着手届出の承認が必要となります。「９　交付決定前着手届出の手続き」をご確認下さい。）</w:t>
      </w:r>
    </w:p>
    <w:p w14:paraId="000001BF" w14:textId="77777777" w:rsidR="001A0BF6" w:rsidRDefault="001A0BF6">
      <w:pPr>
        <w:pBdr>
          <w:top w:val="nil"/>
          <w:left w:val="nil"/>
          <w:bottom w:val="nil"/>
          <w:right w:val="nil"/>
          <w:between w:val="nil"/>
        </w:pBdr>
        <w:spacing w:line="400" w:lineRule="auto"/>
        <w:ind w:left="1008"/>
        <w:rPr>
          <w:color w:val="000000"/>
        </w:rPr>
      </w:pPr>
    </w:p>
    <w:p w14:paraId="000001C0" w14:textId="77777777" w:rsidR="001A0BF6" w:rsidRDefault="00E26AC9">
      <w:pPr>
        <w:pBdr>
          <w:top w:val="nil"/>
          <w:left w:val="nil"/>
          <w:bottom w:val="nil"/>
          <w:right w:val="nil"/>
          <w:between w:val="nil"/>
        </w:pBdr>
        <w:spacing w:line="400" w:lineRule="auto"/>
        <w:ind w:left="1008"/>
        <w:rPr>
          <w:color w:val="000000"/>
        </w:rPr>
      </w:pPr>
      <w:r>
        <w:rPr>
          <w:rFonts w:eastAsia="Calibri"/>
          <w:color w:val="000000"/>
        </w:rPr>
        <w:t>事業の完了日　　：令和７年２月</w:t>
      </w:r>
      <w:r>
        <w:rPr>
          <w:rFonts w:eastAsia="Calibri"/>
          <w:color w:val="000000"/>
        </w:rPr>
        <w:t>13</w:t>
      </w:r>
      <w:r>
        <w:rPr>
          <w:rFonts w:eastAsia="Calibri"/>
          <w:color w:val="000000"/>
        </w:rPr>
        <w:t>日（木）（厳守）</w:t>
      </w:r>
    </w:p>
    <w:p w14:paraId="000001C1" w14:textId="77777777" w:rsidR="001A0BF6" w:rsidRDefault="00E26AC9">
      <w:pPr>
        <w:pBdr>
          <w:top w:val="nil"/>
          <w:left w:val="nil"/>
          <w:bottom w:val="nil"/>
          <w:right w:val="nil"/>
          <w:between w:val="nil"/>
        </w:pBdr>
        <w:spacing w:line="400" w:lineRule="auto"/>
        <w:ind w:left="3261" w:hanging="2268"/>
        <w:rPr>
          <w:color w:val="000000"/>
        </w:rPr>
      </w:pPr>
      <w:r>
        <w:rPr>
          <w:rFonts w:eastAsia="Calibri"/>
          <w:color w:val="000000"/>
        </w:rPr>
        <w:t>実績報告書の提出：事業完了の日から起算して１ヶ月を経過した日</w:t>
      </w:r>
    </w:p>
    <w:p w14:paraId="000001C2" w14:textId="77777777" w:rsidR="001A0BF6" w:rsidRDefault="00E26AC9">
      <w:pPr>
        <w:pBdr>
          <w:top w:val="nil"/>
          <w:left w:val="nil"/>
          <w:bottom w:val="nil"/>
          <w:right w:val="nil"/>
          <w:between w:val="nil"/>
        </w:pBdr>
        <w:spacing w:line="400" w:lineRule="auto"/>
        <w:ind w:left="3261"/>
        <w:rPr>
          <w:color w:val="000000"/>
        </w:rPr>
      </w:pPr>
      <w:r>
        <w:rPr>
          <w:rFonts w:eastAsia="Calibri"/>
          <w:color w:val="000000"/>
        </w:rPr>
        <w:t>又は令和７年２月</w:t>
      </w:r>
      <w:r>
        <w:rPr>
          <w:rFonts w:eastAsia="Calibri"/>
          <w:color w:val="000000"/>
        </w:rPr>
        <w:t>13</w:t>
      </w:r>
      <w:r>
        <w:rPr>
          <w:rFonts w:eastAsia="Calibri"/>
          <w:color w:val="000000"/>
        </w:rPr>
        <w:t>日（木）のいずれか早い日まで（厳守）</w:t>
      </w:r>
    </w:p>
    <w:p w14:paraId="000001C3" w14:textId="77777777" w:rsidR="001A0BF6" w:rsidRDefault="001A0BF6">
      <w:pPr>
        <w:pBdr>
          <w:top w:val="nil"/>
          <w:left w:val="nil"/>
          <w:bottom w:val="nil"/>
          <w:right w:val="nil"/>
          <w:between w:val="nil"/>
        </w:pBdr>
        <w:spacing w:line="400" w:lineRule="auto"/>
        <w:ind w:left="3513" w:hanging="2505"/>
        <w:rPr>
          <w:color w:val="000000"/>
        </w:rPr>
      </w:pPr>
    </w:p>
    <w:p w14:paraId="000001C4" w14:textId="77777777" w:rsidR="001A0BF6" w:rsidRDefault="00E26AC9">
      <w:pPr>
        <w:spacing w:line="400" w:lineRule="auto"/>
        <w:ind w:left="0"/>
        <w:rPr>
          <w:b/>
          <w:smallCaps/>
          <w:color w:val="4F81BD"/>
        </w:rPr>
      </w:pPr>
      <w:r>
        <w:rPr>
          <w:b/>
          <w:smallCaps/>
          <w:color w:val="4F81BD"/>
        </w:rPr>
        <w:t>15</w:t>
      </w:r>
      <w:r>
        <w:rPr>
          <w:b/>
          <w:smallCaps/>
          <w:color w:val="4F81BD"/>
        </w:rPr>
        <w:t xml:space="preserve">　本事業の実施に当たっての留意点</w:t>
      </w:r>
      <w:r>
        <w:rPr>
          <w:b/>
          <w:smallCaps/>
          <w:color w:val="4F81BD"/>
        </w:rPr>
        <w:t xml:space="preserve"> </w:t>
      </w:r>
    </w:p>
    <w:p w14:paraId="000001C5" w14:textId="77777777" w:rsidR="001A0BF6" w:rsidRDefault="00E26AC9">
      <w:pPr>
        <w:pBdr>
          <w:top w:val="nil"/>
          <w:left w:val="nil"/>
          <w:bottom w:val="nil"/>
          <w:right w:val="nil"/>
          <w:between w:val="nil"/>
        </w:pBdr>
        <w:spacing w:line="400" w:lineRule="auto"/>
        <w:ind w:left="849" w:hanging="708"/>
        <w:rPr>
          <w:color w:val="000000"/>
        </w:rPr>
      </w:pPr>
      <w:r>
        <w:rPr>
          <w:rFonts w:eastAsia="Calibri"/>
          <w:color w:val="000000"/>
        </w:rPr>
        <w:t>（１）申請書類は日本語で記載してください。また、ヒアリング等を行う場合は日本語で実施いたします。</w:t>
      </w:r>
    </w:p>
    <w:p w14:paraId="000001C6" w14:textId="77777777" w:rsidR="001A0BF6" w:rsidRDefault="00E26AC9">
      <w:pPr>
        <w:pBdr>
          <w:top w:val="nil"/>
          <w:left w:val="nil"/>
          <w:bottom w:val="nil"/>
          <w:right w:val="nil"/>
          <w:between w:val="nil"/>
        </w:pBdr>
        <w:spacing w:line="400" w:lineRule="auto"/>
        <w:ind w:left="849" w:hanging="708"/>
        <w:rPr>
          <w:color w:val="000000"/>
        </w:rPr>
      </w:pPr>
      <w:r>
        <w:rPr>
          <w:rFonts w:eastAsia="Calibri"/>
          <w:color w:val="000000"/>
        </w:rPr>
        <w:t>（２）事務局は事業の遂行状況等について定期的に報告を求めます。</w:t>
      </w:r>
    </w:p>
    <w:p w14:paraId="000001C7" w14:textId="77777777" w:rsidR="001A0BF6" w:rsidRDefault="00E26AC9">
      <w:pPr>
        <w:pBdr>
          <w:top w:val="nil"/>
          <w:left w:val="nil"/>
          <w:bottom w:val="nil"/>
          <w:right w:val="nil"/>
          <w:between w:val="nil"/>
        </w:pBdr>
        <w:spacing w:line="400" w:lineRule="auto"/>
        <w:ind w:left="849" w:hanging="708"/>
        <w:rPr>
          <w:color w:val="000000"/>
        </w:rPr>
      </w:pPr>
      <w:r>
        <w:rPr>
          <w:rFonts w:eastAsia="Calibri"/>
          <w:color w:val="000000"/>
        </w:rPr>
        <w:t>（３）交付決定額の増額は、認められません。</w:t>
      </w:r>
    </w:p>
    <w:p w14:paraId="000001C8" w14:textId="77777777" w:rsidR="001A0BF6" w:rsidRDefault="00E26AC9">
      <w:pPr>
        <w:pBdr>
          <w:top w:val="nil"/>
          <w:left w:val="nil"/>
          <w:bottom w:val="nil"/>
          <w:right w:val="nil"/>
          <w:between w:val="nil"/>
        </w:pBdr>
        <w:spacing w:line="400" w:lineRule="auto"/>
        <w:ind w:left="849" w:hanging="708"/>
        <w:rPr>
          <w:color w:val="000000"/>
        </w:rPr>
      </w:pPr>
      <w:r>
        <w:rPr>
          <w:rFonts w:eastAsia="Calibri"/>
          <w:color w:val="000000"/>
        </w:rPr>
        <w:t>（４）交付決定後に追加で資料を求める場合があります。</w:t>
      </w:r>
    </w:p>
    <w:p w14:paraId="000001C9" w14:textId="77777777" w:rsidR="001A0BF6" w:rsidRDefault="00E26AC9">
      <w:pPr>
        <w:pBdr>
          <w:top w:val="nil"/>
          <w:left w:val="nil"/>
          <w:bottom w:val="nil"/>
          <w:right w:val="nil"/>
          <w:between w:val="nil"/>
        </w:pBdr>
        <w:spacing w:line="400" w:lineRule="auto"/>
        <w:ind w:left="849" w:hanging="708"/>
        <w:rPr>
          <w:color w:val="000000"/>
        </w:rPr>
      </w:pPr>
      <w:r>
        <w:rPr>
          <w:rFonts w:eastAsia="Calibri"/>
          <w:color w:val="000000"/>
        </w:rPr>
        <w:t>（５）事業実施中に事業の内容を変更する場合又は本事業を中止、廃止若しくは他に承継させようとする場合には、事前に事業実施者から事務局に計画変更等承認申請書を提出し、承認を受ける必要があります。原則として、事後の変更承認は認められません。ただし、軽微な変更については変更内容を事務局に報告し、計画変更等承認申請書の要否も含め、その指示を受けるものとします</w:t>
      </w:r>
      <w:r>
        <w:rPr>
          <w:rFonts w:eastAsia="Calibri"/>
          <w:color w:val="000000"/>
        </w:rPr>
        <w:t>。</w:t>
      </w:r>
    </w:p>
    <w:p w14:paraId="000001CA" w14:textId="77777777" w:rsidR="001A0BF6" w:rsidRDefault="00E26AC9">
      <w:pPr>
        <w:pBdr>
          <w:top w:val="nil"/>
          <w:left w:val="nil"/>
          <w:bottom w:val="nil"/>
          <w:right w:val="nil"/>
          <w:between w:val="nil"/>
        </w:pBdr>
        <w:spacing w:line="400" w:lineRule="auto"/>
        <w:ind w:left="849" w:hanging="708"/>
        <w:rPr>
          <w:color w:val="000000"/>
        </w:rPr>
      </w:pPr>
      <w:r>
        <w:rPr>
          <w:rFonts w:eastAsia="Calibri"/>
          <w:color w:val="000000"/>
        </w:rPr>
        <w:t>（６）補助金の支払については、事業実施者から事業結果報告として実績報告書の提出を受け、事務局において補助金の額の確定をした後の精算払いとなります。</w:t>
      </w:r>
    </w:p>
    <w:p w14:paraId="000001CB" w14:textId="77777777" w:rsidR="001A0BF6" w:rsidRDefault="00E26AC9">
      <w:pPr>
        <w:pBdr>
          <w:top w:val="nil"/>
          <w:left w:val="nil"/>
          <w:bottom w:val="nil"/>
          <w:right w:val="nil"/>
          <w:between w:val="nil"/>
        </w:pBdr>
        <w:spacing w:line="400" w:lineRule="auto"/>
        <w:ind w:left="849" w:hanging="708"/>
        <w:rPr>
          <w:color w:val="000000"/>
        </w:rPr>
      </w:pPr>
      <w:r>
        <w:rPr>
          <w:rFonts w:eastAsia="Calibri"/>
          <w:color w:val="000000"/>
        </w:rPr>
        <w:lastRenderedPageBreak/>
        <w:t>（７）事業結果報告に基づき、必要に応じて現地調査を行い、補助金の額を確定いたします。補助金は、事業を行うために必要な経費であり、事業実施者が支出したとして認められたものに限ります。支払を証明できる証拠書類等が整備されていない場合は、原則として必要な経費として認められません。</w:t>
      </w:r>
    </w:p>
    <w:p w14:paraId="000001CC" w14:textId="77777777" w:rsidR="001A0BF6" w:rsidRDefault="001A0BF6">
      <w:pPr>
        <w:pBdr>
          <w:top w:val="nil"/>
          <w:left w:val="nil"/>
          <w:bottom w:val="nil"/>
          <w:right w:val="nil"/>
          <w:between w:val="nil"/>
        </w:pBdr>
        <w:spacing w:line="400" w:lineRule="auto"/>
        <w:ind w:left="849" w:hanging="708"/>
        <w:rPr>
          <w:color w:val="000000"/>
        </w:rPr>
      </w:pPr>
    </w:p>
    <w:p w14:paraId="000001CD" w14:textId="77777777" w:rsidR="001A0BF6" w:rsidRDefault="00E26AC9">
      <w:pPr>
        <w:pBdr>
          <w:top w:val="nil"/>
          <w:left w:val="nil"/>
          <w:bottom w:val="nil"/>
          <w:right w:val="nil"/>
          <w:between w:val="nil"/>
        </w:pBdr>
        <w:spacing w:line="400" w:lineRule="auto"/>
        <w:ind w:left="877" w:hanging="736"/>
        <w:rPr>
          <w:b/>
          <w:smallCaps/>
          <w:color w:val="4F81BD"/>
        </w:rPr>
      </w:pPr>
      <w:r>
        <w:rPr>
          <w:rFonts w:eastAsia="Calibri"/>
          <w:b/>
          <w:smallCaps/>
          <w:color w:val="4F81BD"/>
        </w:rPr>
        <w:t>16</w:t>
      </w:r>
      <w:r>
        <w:rPr>
          <w:rFonts w:eastAsia="Calibri"/>
          <w:b/>
          <w:smallCaps/>
          <w:color w:val="4F81BD"/>
        </w:rPr>
        <w:t xml:space="preserve">　事業実施者の義務</w:t>
      </w:r>
      <w:r>
        <w:rPr>
          <w:rFonts w:eastAsia="Calibri"/>
          <w:b/>
          <w:smallCaps/>
          <w:color w:val="4F81BD"/>
        </w:rPr>
        <w:t xml:space="preserve"> </w:t>
      </w:r>
      <w:r>
        <w:rPr>
          <w:rFonts w:eastAsia="Calibri"/>
          <w:b/>
          <w:smallCaps/>
          <w:color w:val="4F81BD"/>
        </w:rPr>
        <w:t>（交付決定後に遵守すべき事項）</w:t>
      </w:r>
    </w:p>
    <w:p w14:paraId="000001CE" w14:textId="77777777" w:rsidR="001A0BF6" w:rsidRDefault="00E26AC9">
      <w:pPr>
        <w:spacing w:line="400" w:lineRule="auto"/>
        <w:ind w:left="0" w:firstLine="708"/>
      </w:pPr>
      <w:r>
        <w:t>本事業の交付決定を受けた場合は、以下の条件等を守らなければなりません。</w:t>
      </w:r>
    </w:p>
    <w:p w14:paraId="000001CF" w14:textId="77777777" w:rsidR="001A0BF6" w:rsidRDefault="001A0BF6">
      <w:pPr>
        <w:pBdr>
          <w:top w:val="nil"/>
          <w:left w:val="nil"/>
          <w:bottom w:val="nil"/>
          <w:right w:val="nil"/>
          <w:between w:val="nil"/>
        </w:pBdr>
        <w:spacing w:line="400" w:lineRule="auto"/>
        <w:ind w:left="706" w:hanging="567"/>
        <w:rPr>
          <w:color w:val="000000"/>
        </w:rPr>
      </w:pPr>
    </w:p>
    <w:p w14:paraId="000001D0" w14:textId="77777777" w:rsidR="001A0BF6" w:rsidRDefault="00E26AC9">
      <w:pPr>
        <w:pBdr>
          <w:top w:val="nil"/>
          <w:left w:val="nil"/>
          <w:bottom w:val="nil"/>
          <w:right w:val="nil"/>
          <w:between w:val="nil"/>
        </w:pBdr>
        <w:spacing w:line="400" w:lineRule="auto"/>
        <w:ind w:left="706" w:hanging="567"/>
        <w:rPr>
          <w:color w:val="000000"/>
        </w:rPr>
      </w:pPr>
      <w:r>
        <w:rPr>
          <w:rFonts w:eastAsia="Calibri"/>
          <w:color w:val="000000"/>
        </w:rPr>
        <w:t>（１）交付申請を取り下げようとするときは、交付決定通知を受けた日から</w:t>
      </w:r>
      <w:r>
        <w:rPr>
          <w:rFonts w:eastAsia="Calibri"/>
          <w:color w:val="000000"/>
        </w:rPr>
        <w:t>15</w:t>
      </w:r>
      <w:r>
        <w:rPr>
          <w:rFonts w:eastAsia="Calibri"/>
          <w:color w:val="000000"/>
        </w:rPr>
        <w:t>日以内にその旨を記載した別記様式第５号を提出してください。</w:t>
      </w:r>
    </w:p>
    <w:p w14:paraId="000001D1" w14:textId="77777777" w:rsidR="001A0BF6" w:rsidRDefault="00E26AC9">
      <w:pPr>
        <w:pBdr>
          <w:top w:val="nil"/>
          <w:left w:val="nil"/>
          <w:bottom w:val="nil"/>
          <w:right w:val="nil"/>
          <w:between w:val="nil"/>
        </w:pBdr>
        <w:spacing w:line="400" w:lineRule="auto"/>
        <w:ind w:left="706" w:hanging="567"/>
        <w:rPr>
          <w:color w:val="000000"/>
        </w:rPr>
      </w:pPr>
      <w:r>
        <w:rPr>
          <w:rFonts w:eastAsia="Calibri"/>
          <w:color w:val="000000"/>
        </w:rPr>
        <w:t>（２）交付決定を受けた後、本事業の経費の配分若しくは内容を変更しようとする場合又は本事業を中止、廃止若しくは他に承継させようとする場合には、事前に事務局の承認を得なければなりません。</w:t>
      </w:r>
    </w:p>
    <w:p w14:paraId="000001D2" w14:textId="77777777" w:rsidR="001A0BF6" w:rsidRDefault="00E26AC9">
      <w:pPr>
        <w:pBdr>
          <w:top w:val="nil"/>
          <w:left w:val="nil"/>
          <w:bottom w:val="nil"/>
          <w:right w:val="nil"/>
          <w:between w:val="nil"/>
        </w:pBdr>
        <w:spacing w:line="400" w:lineRule="auto"/>
        <w:ind w:left="706" w:hanging="567"/>
        <w:rPr>
          <w:color w:val="000000"/>
        </w:rPr>
      </w:pPr>
      <w:r>
        <w:rPr>
          <w:rFonts w:eastAsia="Calibri"/>
          <w:color w:val="000000"/>
        </w:rPr>
        <w:t>（３）本事業を完了したときは、事業完了の日から起算して１か月を経過した日又は令和７年２月</w:t>
      </w:r>
      <w:r>
        <w:rPr>
          <w:rFonts w:eastAsia="Calibri"/>
          <w:color w:val="000000"/>
        </w:rPr>
        <w:t>13</w:t>
      </w:r>
      <w:r>
        <w:rPr>
          <w:rFonts w:eastAsia="Calibri"/>
          <w:color w:val="000000"/>
        </w:rPr>
        <w:t>日のいずれか早い日までに実績報</w:t>
      </w:r>
      <w:r>
        <w:rPr>
          <w:rFonts w:eastAsia="Calibri"/>
          <w:color w:val="000000"/>
        </w:rPr>
        <w:t>告書を提出しなければなりません。</w:t>
      </w:r>
    </w:p>
    <w:p w14:paraId="000001D3" w14:textId="77777777" w:rsidR="001A0BF6" w:rsidRDefault="00E26AC9">
      <w:pPr>
        <w:pBdr>
          <w:top w:val="nil"/>
          <w:left w:val="nil"/>
          <w:bottom w:val="nil"/>
          <w:right w:val="nil"/>
          <w:between w:val="nil"/>
        </w:pBdr>
        <w:spacing w:line="400" w:lineRule="auto"/>
        <w:ind w:left="706" w:hanging="567"/>
        <w:rPr>
          <w:color w:val="000000"/>
        </w:rPr>
      </w:pPr>
      <w:r>
        <w:rPr>
          <w:rFonts w:eastAsia="Calibri"/>
          <w:color w:val="000000"/>
        </w:rPr>
        <w:t>（４）実績報告書等による報告から、本事業の成果の事業化、知的財産権の譲渡、実施権設定又はその他当該事業の実施結果の他への供与により収益が得られたと認められる場合には、受領した補助金の額を上限として収益納付しなければなりません。</w:t>
      </w:r>
    </w:p>
    <w:p w14:paraId="000001D4" w14:textId="77777777" w:rsidR="001A0BF6" w:rsidRDefault="00E26AC9">
      <w:pPr>
        <w:pBdr>
          <w:top w:val="nil"/>
          <w:left w:val="nil"/>
          <w:bottom w:val="nil"/>
          <w:right w:val="nil"/>
          <w:between w:val="nil"/>
        </w:pBdr>
        <w:spacing w:line="400" w:lineRule="auto"/>
        <w:ind w:left="706" w:hanging="567"/>
        <w:rPr>
          <w:color w:val="000000"/>
        </w:rPr>
      </w:pPr>
      <w:r>
        <w:rPr>
          <w:rFonts w:eastAsia="Calibri"/>
          <w:color w:val="000000"/>
        </w:rPr>
        <w:t>（５）取得財産のうち、単価</w:t>
      </w:r>
      <w:r>
        <w:rPr>
          <w:rFonts w:eastAsia="Calibri"/>
          <w:color w:val="000000"/>
        </w:rPr>
        <w:t>50</w:t>
      </w:r>
      <w:r>
        <w:rPr>
          <w:rFonts w:eastAsia="Calibri"/>
          <w:color w:val="000000"/>
        </w:rPr>
        <w:t>万円（税抜き）以上の機械等の財産又は効用の増加した財産（処分制限財産）は、処分制限期間内に取得財産を処分（</w:t>
      </w:r>
      <w:r>
        <w:rPr>
          <w:rFonts w:eastAsia="Calibri"/>
          <w:color w:val="000000"/>
        </w:rPr>
        <w:t>①</w:t>
      </w:r>
      <w:r>
        <w:rPr>
          <w:rFonts w:eastAsia="Calibri"/>
          <w:color w:val="000000"/>
        </w:rPr>
        <w:t>補助金の交付の目的に反する使用、譲渡、交換、貸付け、</w:t>
      </w:r>
      <w:r>
        <w:rPr>
          <w:rFonts w:eastAsia="Calibri"/>
          <w:color w:val="000000"/>
        </w:rPr>
        <w:t>②</w:t>
      </w:r>
      <w:r>
        <w:rPr>
          <w:rFonts w:eastAsia="Calibri"/>
          <w:color w:val="000000"/>
        </w:rPr>
        <w:t>担保に供する処分、廃棄等）しようとするときは、事前に事務局の承認を受けなければなりません。</w:t>
      </w:r>
    </w:p>
    <w:p w14:paraId="000001D5" w14:textId="77777777" w:rsidR="001A0BF6" w:rsidRDefault="00E26AC9">
      <w:pPr>
        <w:pBdr>
          <w:top w:val="nil"/>
          <w:left w:val="nil"/>
          <w:bottom w:val="nil"/>
          <w:right w:val="nil"/>
          <w:between w:val="nil"/>
        </w:pBdr>
        <w:spacing w:line="400" w:lineRule="auto"/>
        <w:ind w:left="706" w:hanging="567"/>
        <w:rPr>
          <w:color w:val="000000"/>
        </w:rPr>
      </w:pPr>
      <w:r>
        <w:rPr>
          <w:rFonts w:eastAsia="Calibri"/>
          <w:color w:val="000000"/>
        </w:rPr>
        <w:t>（６）財産処分する場合、残存簿価相当額又は時価（譲渡額）により、当該処分財産に係る補助金額を限度に納付しなければなりません。</w:t>
      </w:r>
    </w:p>
    <w:p w14:paraId="000001D6" w14:textId="77777777" w:rsidR="001A0BF6" w:rsidRDefault="00E26AC9">
      <w:pPr>
        <w:pBdr>
          <w:top w:val="nil"/>
          <w:left w:val="nil"/>
          <w:bottom w:val="nil"/>
          <w:right w:val="nil"/>
          <w:between w:val="nil"/>
        </w:pBdr>
        <w:spacing w:line="400" w:lineRule="auto"/>
        <w:ind w:left="706" w:hanging="567"/>
        <w:rPr>
          <w:color w:val="000000"/>
        </w:rPr>
      </w:pPr>
      <w:r>
        <w:rPr>
          <w:rFonts w:eastAsia="Calibri"/>
          <w:color w:val="000000"/>
        </w:rPr>
        <w:lastRenderedPageBreak/>
        <w:t>（７）交付申請書提出の際、消費税及び地方消費税額等仕入控除税額を減額して記載しなければなりません。</w:t>
      </w:r>
    </w:p>
    <w:p w14:paraId="000001D7" w14:textId="77777777" w:rsidR="001A0BF6" w:rsidRDefault="001A0BF6">
      <w:pPr>
        <w:pBdr>
          <w:top w:val="nil"/>
          <w:left w:val="nil"/>
          <w:bottom w:val="nil"/>
          <w:right w:val="nil"/>
          <w:between w:val="nil"/>
        </w:pBdr>
        <w:spacing w:line="400" w:lineRule="auto"/>
        <w:ind w:left="706" w:hanging="567"/>
        <w:rPr>
          <w:color w:val="000000"/>
        </w:rPr>
      </w:pPr>
    </w:p>
    <w:p w14:paraId="000001D8" w14:textId="77777777" w:rsidR="001A0BF6" w:rsidRDefault="00E26AC9">
      <w:pPr>
        <w:pBdr>
          <w:top w:val="nil"/>
          <w:left w:val="nil"/>
          <w:bottom w:val="nil"/>
          <w:right w:val="nil"/>
          <w:between w:val="nil"/>
        </w:pBdr>
        <w:spacing w:line="400" w:lineRule="auto"/>
        <w:ind w:left="706" w:hanging="315"/>
        <w:rPr>
          <w:color w:val="000000"/>
        </w:rPr>
      </w:pPr>
      <w:r>
        <w:rPr>
          <w:rFonts w:eastAsia="Calibri"/>
          <w:color w:val="000000"/>
        </w:rPr>
        <w:t>※</w:t>
      </w:r>
      <w:r>
        <w:rPr>
          <w:rFonts w:eastAsia="Calibri"/>
          <w:color w:val="000000"/>
        </w:rPr>
        <w:t xml:space="preserve">　事業実施者が課税事業者（免税事業者及び簡易課税事業者以外）の場合、本事業に係る課税仕入に伴い、消費税及び地方消費税の還付金が発生することになるため、この還付と補助金交付が重複しないよう、課税仕入の際の消費税及び地方消費税相当額について、原則としてあらかじめ補助対象経費から減額しておくこととします。この消費税及び地方消費税相当額を「消費税等仕入控除税額」といいます。</w:t>
      </w:r>
    </w:p>
    <w:p w14:paraId="000001D9" w14:textId="77777777" w:rsidR="001A0BF6" w:rsidRDefault="001A0BF6">
      <w:pPr>
        <w:pBdr>
          <w:top w:val="nil"/>
          <w:left w:val="nil"/>
          <w:bottom w:val="nil"/>
          <w:right w:val="nil"/>
          <w:between w:val="nil"/>
        </w:pBdr>
        <w:spacing w:line="400" w:lineRule="auto"/>
        <w:ind w:left="706" w:hanging="315"/>
        <w:rPr>
          <w:color w:val="000000"/>
        </w:rPr>
      </w:pPr>
    </w:p>
    <w:p w14:paraId="000001DA" w14:textId="77777777" w:rsidR="001A0BF6" w:rsidRDefault="00E26AC9">
      <w:pPr>
        <w:pBdr>
          <w:top w:val="nil"/>
          <w:left w:val="nil"/>
          <w:bottom w:val="nil"/>
          <w:right w:val="nil"/>
          <w:between w:val="nil"/>
        </w:pBdr>
        <w:spacing w:line="400" w:lineRule="auto"/>
        <w:ind w:left="706" w:hanging="567"/>
        <w:rPr>
          <w:color w:val="000000"/>
        </w:rPr>
      </w:pPr>
      <w:r>
        <w:rPr>
          <w:rFonts w:eastAsia="Calibri"/>
          <w:color w:val="000000"/>
        </w:rPr>
        <w:t>（８）事業実施者は、本事業に係る経理について、その収支の事実を明確にした証拠書類を整理し、交付年度終了後５年間保存しなければなりません。</w:t>
      </w:r>
    </w:p>
    <w:p w14:paraId="000001DB" w14:textId="77777777" w:rsidR="001A0BF6" w:rsidRDefault="00E26AC9">
      <w:pPr>
        <w:pBdr>
          <w:top w:val="nil"/>
          <w:left w:val="nil"/>
          <w:bottom w:val="nil"/>
          <w:right w:val="nil"/>
          <w:between w:val="nil"/>
        </w:pBdr>
        <w:spacing w:line="400" w:lineRule="auto"/>
        <w:ind w:left="706" w:hanging="567"/>
        <w:rPr>
          <w:color w:val="000000"/>
        </w:rPr>
      </w:pPr>
      <w:r>
        <w:rPr>
          <w:rFonts w:eastAsia="Calibri"/>
          <w:color w:val="000000"/>
        </w:rPr>
        <w:t>（９）事業実施者は、本事業の遂行及び収支の状況について、事務局から要求があったときは速やかに報告書を作成し、事務局に提出しなければなりません。</w:t>
      </w:r>
    </w:p>
    <w:p w14:paraId="000001DC" w14:textId="77777777" w:rsidR="001A0BF6" w:rsidRDefault="00E26AC9">
      <w:pPr>
        <w:pBdr>
          <w:top w:val="nil"/>
          <w:left w:val="nil"/>
          <w:bottom w:val="nil"/>
          <w:right w:val="nil"/>
          <w:between w:val="nil"/>
        </w:pBdr>
        <w:spacing w:line="400" w:lineRule="auto"/>
        <w:ind w:left="706" w:hanging="567"/>
        <w:rPr>
          <w:color w:val="000000"/>
        </w:rPr>
      </w:pPr>
      <w:r>
        <w:rPr>
          <w:rFonts w:eastAsia="Calibri"/>
          <w:color w:val="000000"/>
        </w:rPr>
        <w:t>（</w:t>
      </w:r>
      <w:r>
        <w:rPr>
          <w:rFonts w:eastAsia="Calibri"/>
          <w:color w:val="000000"/>
        </w:rPr>
        <w:t>10</w:t>
      </w:r>
      <w:r>
        <w:rPr>
          <w:rFonts w:eastAsia="Calibri"/>
          <w:color w:val="000000"/>
        </w:rPr>
        <w:t>）本事業の進捗状況等の確認のため、事務局が実地検査に入ることがあります。また、本事業終了後、会計検査院や事務局等が実地検査に入ることがあります。この検査により補助金の返還命令等の指示がなされた場合は、これに必ず従わなければなりません。</w:t>
      </w:r>
    </w:p>
    <w:p w14:paraId="000001DD" w14:textId="77777777" w:rsidR="001A0BF6" w:rsidRDefault="00E26AC9">
      <w:pPr>
        <w:pBdr>
          <w:top w:val="nil"/>
          <w:left w:val="nil"/>
          <w:bottom w:val="nil"/>
          <w:right w:val="nil"/>
          <w:between w:val="nil"/>
        </w:pBdr>
        <w:spacing w:line="400" w:lineRule="auto"/>
        <w:ind w:left="706" w:hanging="567"/>
        <w:rPr>
          <w:color w:val="000000"/>
        </w:rPr>
      </w:pPr>
      <w:r>
        <w:rPr>
          <w:rFonts w:eastAsia="Calibri"/>
          <w:color w:val="000000"/>
        </w:rPr>
        <w:t>（</w:t>
      </w:r>
      <w:r>
        <w:rPr>
          <w:rFonts w:eastAsia="Calibri"/>
          <w:color w:val="000000"/>
        </w:rPr>
        <w:t>11</w:t>
      </w:r>
      <w:r>
        <w:rPr>
          <w:rFonts w:eastAsia="Calibri"/>
          <w:color w:val="000000"/>
        </w:rPr>
        <w:t>）補助金の支払については、原則として本事業終了後に補助事業実績報告書の提出を受け、補助金額の確定後の精算払となります。な</w:t>
      </w:r>
      <w:r>
        <w:rPr>
          <w:rFonts w:eastAsia="Calibri"/>
          <w:color w:val="000000"/>
        </w:rPr>
        <w:t>お、補助金は経理上、支払を受けた事業年度における収入として計上するものであり、法人税等の課税対象となります。</w:t>
      </w:r>
    </w:p>
    <w:p w14:paraId="000001DE" w14:textId="77777777" w:rsidR="001A0BF6" w:rsidRDefault="00E26AC9">
      <w:pPr>
        <w:pBdr>
          <w:top w:val="nil"/>
          <w:left w:val="nil"/>
          <w:bottom w:val="nil"/>
          <w:right w:val="nil"/>
          <w:between w:val="nil"/>
        </w:pBdr>
        <w:spacing w:line="400" w:lineRule="auto"/>
        <w:ind w:left="706" w:hanging="567"/>
        <w:rPr>
          <w:color w:val="000000"/>
        </w:rPr>
      </w:pPr>
      <w:r>
        <w:rPr>
          <w:rFonts w:eastAsia="Calibri"/>
          <w:color w:val="000000"/>
        </w:rPr>
        <w:t>（</w:t>
      </w:r>
      <w:r>
        <w:rPr>
          <w:rFonts w:eastAsia="Calibri"/>
          <w:color w:val="000000"/>
        </w:rPr>
        <w:t>12</w:t>
      </w:r>
      <w:r>
        <w:rPr>
          <w:rFonts w:eastAsia="Calibri"/>
          <w:color w:val="000000"/>
        </w:rPr>
        <w:t>）本事業終了後の補助金額の確定にあたり、補助対象物件や帳簿類の現物確認ができない場合については、当該物件等に係る金額は補助対象とはならず、補助金返還となりえます。</w:t>
      </w:r>
    </w:p>
    <w:p w14:paraId="000001DF" w14:textId="77777777" w:rsidR="001A0BF6" w:rsidRDefault="00E26AC9">
      <w:pPr>
        <w:pBdr>
          <w:top w:val="nil"/>
          <w:left w:val="nil"/>
          <w:bottom w:val="nil"/>
          <w:right w:val="nil"/>
          <w:between w:val="nil"/>
        </w:pBdr>
        <w:spacing w:line="400" w:lineRule="auto"/>
        <w:ind w:left="706" w:hanging="567"/>
        <w:rPr>
          <w:color w:val="000000"/>
        </w:rPr>
      </w:pPr>
      <w:r>
        <w:rPr>
          <w:rFonts w:eastAsia="Calibri"/>
          <w:color w:val="000000"/>
        </w:rPr>
        <w:lastRenderedPageBreak/>
        <w:t>（</w:t>
      </w:r>
      <w:r>
        <w:rPr>
          <w:rFonts w:eastAsia="Calibri"/>
          <w:color w:val="000000"/>
        </w:rPr>
        <w:t>13</w:t>
      </w:r>
      <w:r>
        <w:rPr>
          <w:rFonts w:eastAsia="Calibri"/>
          <w:color w:val="000000"/>
        </w:rPr>
        <w:t>）事業実施者が適正化法等に違反する行為等（例：他の用途への無断流用、虚偽報告など）をした場合には、補助金の交付取消・返還、不正の内容の公表等を行うことがあります。</w:t>
      </w:r>
    </w:p>
    <w:p w14:paraId="000001E0" w14:textId="77777777" w:rsidR="001A0BF6" w:rsidRDefault="00E26AC9">
      <w:pPr>
        <w:pBdr>
          <w:top w:val="nil"/>
          <w:left w:val="nil"/>
          <w:bottom w:val="nil"/>
          <w:right w:val="nil"/>
          <w:between w:val="nil"/>
        </w:pBdr>
        <w:spacing w:line="400" w:lineRule="auto"/>
        <w:ind w:left="706" w:hanging="567"/>
        <w:rPr>
          <w:color w:val="000000"/>
        </w:rPr>
      </w:pPr>
      <w:r>
        <w:rPr>
          <w:rFonts w:eastAsia="Calibri"/>
          <w:color w:val="000000"/>
        </w:rPr>
        <w:t>（</w:t>
      </w:r>
      <w:r>
        <w:rPr>
          <w:rFonts w:eastAsia="Calibri"/>
          <w:color w:val="000000"/>
        </w:rPr>
        <w:t>14</w:t>
      </w:r>
      <w:r>
        <w:rPr>
          <w:rFonts w:eastAsia="Calibri"/>
          <w:color w:val="000000"/>
        </w:rPr>
        <w:t>）採否にかかわらず本事業に関係する調査への協力をお願いす</w:t>
      </w:r>
      <w:r>
        <w:rPr>
          <w:rFonts w:eastAsia="Calibri"/>
          <w:color w:val="000000"/>
        </w:rPr>
        <w:t>る場合があります。また、申請時に提出された情報については、政策効果検証等に使用することを目的として、機密情報に配慮し個社情報が特定されないように処理した上で公開する場合があります。なお、事業実施者となった場合、事業終了後も含め、必要に応じて事業の成果の発表、事例集の作成等への協力を依頼等する場合がありますので、あらかじめご了承ください。</w:t>
      </w:r>
    </w:p>
    <w:p w14:paraId="000001E1" w14:textId="77777777" w:rsidR="001A0BF6" w:rsidRDefault="001A0BF6">
      <w:pPr>
        <w:spacing w:line="400" w:lineRule="auto"/>
        <w:ind w:left="0"/>
      </w:pPr>
    </w:p>
    <w:p w14:paraId="000001E2" w14:textId="77777777" w:rsidR="001A0BF6" w:rsidRDefault="00E26AC9">
      <w:pPr>
        <w:spacing w:line="400" w:lineRule="auto"/>
        <w:ind w:left="134"/>
        <w:rPr>
          <w:b/>
          <w:smallCaps/>
          <w:color w:val="4F81BD"/>
        </w:rPr>
      </w:pPr>
      <w:r>
        <w:rPr>
          <w:b/>
          <w:smallCaps/>
          <w:color w:val="4F81BD"/>
        </w:rPr>
        <w:t>1</w:t>
      </w:r>
      <w:r>
        <w:rPr>
          <w:b/>
          <w:smallCaps/>
          <w:color w:val="4F81BD"/>
        </w:rPr>
        <w:t>７　最後に</w:t>
      </w:r>
    </w:p>
    <w:p w14:paraId="000001E3" w14:textId="77777777" w:rsidR="001A0BF6" w:rsidRDefault="00E26AC9">
      <w:pPr>
        <w:spacing w:line="400" w:lineRule="auto"/>
        <w:ind w:left="378" w:firstLine="330"/>
      </w:pPr>
      <w:r>
        <w:t>事業実施者は、本事業の補助金等が国民から徴収された税金その他の貴重な財源でまかなわれるものであることに留意し、法令の定及び本事業の補助金等の交付の目的に従って誠実に本事業を行うよう努めなければならず、また、善良な管理者の注意をもって本事業を遂行しなければなりません。</w:t>
      </w:r>
    </w:p>
    <w:p w14:paraId="000001E4" w14:textId="77777777" w:rsidR="001A0BF6" w:rsidRDefault="001A0BF6">
      <w:pPr>
        <w:spacing w:line="400" w:lineRule="auto"/>
        <w:ind w:left="0"/>
      </w:pPr>
    </w:p>
    <w:p w14:paraId="000001E5" w14:textId="77777777" w:rsidR="001A0BF6" w:rsidRDefault="00E26AC9">
      <w:pPr>
        <w:spacing w:line="400" w:lineRule="auto"/>
        <w:ind w:left="0" w:firstLine="252"/>
      </w:pPr>
      <w:r>
        <w:t>別表</w:t>
      </w:r>
    </w:p>
    <w:p w14:paraId="000001E6" w14:textId="77777777" w:rsidR="001A0BF6" w:rsidRDefault="00E26AC9">
      <w:pPr>
        <w:spacing w:line="400" w:lineRule="auto"/>
        <w:ind w:left="0" w:firstLine="252"/>
      </w:pPr>
      <w:r>
        <w:t>補助対象経費の範囲等</w:t>
      </w:r>
    </w:p>
    <w:tbl>
      <w:tblPr>
        <w:tblStyle w:val="af9"/>
        <w:tblW w:w="17747" w:type="dxa"/>
        <w:tblInd w:w="147" w:type="dxa"/>
        <w:tblLayout w:type="fixed"/>
        <w:tblLook w:val="0000" w:firstRow="0" w:lastRow="0" w:firstColumn="0" w:lastColumn="0" w:noHBand="0" w:noVBand="0"/>
      </w:tblPr>
      <w:tblGrid>
        <w:gridCol w:w="557"/>
        <w:gridCol w:w="2268"/>
        <w:gridCol w:w="3260"/>
        <w:gridCol w:w="1134"/>
        <w:gridCol w:w="2127"/>
        <w:gridCol w:w="8401"/>
      </w:tblGrid>
      <w:tr w:rsidR="001A0BF6" w14:paraId="26521CB5" w14:textId="77777777">
        <w:tc>
          <w:tcPr>
            <w:tcW w:w="557" w:type="dxa"/>
            <w:tcBorders>
              <w:top w:val="single" w:sz="4" w:space="0" w:color="000000"/>
              <w:left w:val="single" w:sz="4" w:space="0" w:color="000000"/>
              <w:bottom w:val="single" w:sz="4" w:space="0" w:color="000000"/>
              <w:right w:val="single" w:sz="4" w:space="0" w:color="000000"/>
            </w:tcBorders>
            <w:vAlign w:val="center"/>
          </w:tcPr>
          <w:p w14:paraId="000001E7" w14:textId="77777777" w:rsidR="001A0BF6" w:rsidRDefault="00E26AC9">
            <w:pPr>
              <w:spacing w:line="400" w:lineRule="auto"/>
              <w:ind w:left="0"/>
              <w:jc w:val="center"/>
            </w:pPr>
            <w:r>
              <w:t>取</w:t>
            </w:r>
          </w:p>
          <w:p w14:paraId="000001E8" w14:textId="77777777" w:rsidR="001A0BF6" w:rsidRDefault="00E26AC9">
            <w:pPr>
              <w:spacing w:line="400" w:lineRule="auto"/>
              <w:ind w:left="0"/>
              <w:jc w:val="center"/>
            </w:pPr>
            <w:r>
              <w:t>組</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0001E9" w14:textId="77777777" w:rsidR="001A0BF6" w:rsidRDefault="00E26AC9">
            <w:pPr>
              <w:spacing w:line="400" w:lineRule="auto"/>
              <w:ind w:left="0"/>
            </w:pPr>
            <w:r>
              <w:t>第１</w:t>
            </w:r>
          </w:p>
          <w:p w14:paraId="000001EA" w14:textId="77777777" w:rsidR="001A0BF6" w:rsidRDefault="00E26AC9">
            <w:pPr>
              <w:spacing w:line="400" w:lineRule="auto"/>
              <w:ind w:left="0"/>
              <w:jc w:val="center"/>
            </w:pPr>
            <w:r>
              <w:t>事業内容</w:t>
            </w:r>
          </w:p>
        </w:tc>
        <w:tc>
          <w:tcPr>
            <w:tcW w:w="32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0001EB" w14:textId="77777777" w:rsidR="001A0BF6" w:rsidRDefault="00E26AC9">
            <w:pPr>
              <w:spacing w:line="400" w:lineRule="auto"/>
              <w:ind w:left="0"/>
            </w:pPr>
            <w:r>
              <w:t>第２</w:t>
            </w:r>
          </w:p>
          <w:p w14:paraId="000001EC" w14:textId="77777777" w:rsidR="001A0BF6" w:rsidRDefault="00E26AC9">
            <w:pPr>
              <w:spacing w:line="400" w:lineRule="auto"/>
              <w:ind w:left="0"/>
              <w:jc w:val="center"/>
            </w:pPr>
            <w:r>
              <w:t>補助対象経費の範囲</w:t>
            </w:r>
          </w:p>
        </w:tc>
        <w:tc>
          <w:tcPr>
            <w:tcW w:w="1134" w:type="dxa"/>
            <w:tcBorders>
              <w:top w:val="single" w:sz="4" w:space="0" w:color="000000"/>
              <w:left w:val="single" w:sz="4" w:space="0" w:color="000000"/>
              <w:bottom w:val="single" w:sz="4" w:space="0" w:color="000000"/>
              <w:right w:val="single" w:sz="4" w:space="0" w:color="000000"/>
            </w:tcBorders>
          </w:tcPr>
          <w:p w14:paraId="000001ED" w14:textId="77777777" w:rsidR="001A0BF6" w:rsidRDefault="00E26AC9">
            <w:pPr>
              <w:spacing w:line="400" w:lineRule="auto"/>
              <w:ind w:left="0"/>
            </w:pPr>
            <w:r>
              <w:t>第３</w:t>
            </w:r>
          </w:p>
          <w:p w14:paraId="000001EE" w14:textId="77777777" w:rsidR="001A0BF6" w:rsidRDefault="00E26AC9">
            <w:pPr>
              <w:spacing w:line="400" w:lineRule="auto"/>
              <w:ind w:left="0"/>
              <w:jc w:val="center"/>
            </w:pPr>
            <w:r>
              <w:t>補助率</w:t>
            </w:r>
          </w:p>
        </w:tc>
        <w:tc>
          <w:tcPr>
            <w:tcW w:w="2127" w:type="dxa"/>
            <w:tcBorders>
              <w:top w:val="single" w:sz="4" w:space="0" w:color="000000"/>
              <w:left w:val="single" w:sz="4" w:space="0" w:color="000000"/>
              <w:bottom w:val="single" w:sz="4" w:space="0" w:color="000000"/>
              <w:right w:val="single" w:sz="4" w:space="0" w:color="000000"/>
            </w:tcBorders>
          </w:tcPr>
          <w:p w14:paraId="000001EF" w14:textId="77777777" w:rsidR="001A0BF6" w:rsidRDefault="00E26AC9">
            <w:pPr>
              <w:spacing w:line="400" w:lineRule="auto"/>
              <w:ind w:left="0"/>
            </w:pPr>
            <w:r>
              <w:t>第４</w:t>
            </w:r>
          </w:p>
          <w:p w14:paraId="000001F0" w14:textId="77777777" w:rsidR="001A0BF6" w:rsidRDefault="00E26AC9">
            <w:pPr>
              <w:spacing w:line="400" w:lineRule="auto"/>
              <w:ind w:left="0"/>
              <w:jc w:val="center"/>
            </w:pPr>
            <w:r>
              <w:t>補足</w:t>
            </w:r>
          </w:p>
        </w:tc>
        <w:tc>
          <w:tcPr>
            <w:tcW w:w="8401" w:type="dxa"/>
            <w:vMerge w:val="restart"/>
            <w:tcBorders>
              <w:top w:val="nil"/>
            </w:tcBorders>
            <w:shd w:val="clear" w:color="auto" w:fill="auto"/>
          </w:tcPr>
          <w:p w14:paraId="000001F1" w14:textId="77777777" w:rsidR="001A0BF6" w:rsidRDefault="001A0BF6">
            <w:pPr>
              <w:spacing w:line="400" w:lineRule="auto"/>
              <w:ind w:left="0" w:firstLine="252"/>
            </w:pPr>
          </w:p>
        </w:tc>
      </w:tr>
      <w:tr w:rsidR="001A0BF6" w14:paraId="372420B9" w14:textId="77777777">
        <w:tc>
          <w:tcPr>
            <w:tcW w:w="557" w:type="dxa"/>
            <w:tcBorders>
              <w:top w:val="single" w:sz="4" w:space="0" w:color="000000"/>
              <w:left w:val="single" w:sz="4" w:space="0" w:color="000000"/>
              <w:bottom w:val="single" w:sz="4" w:space="0" w:color="000000"/>
              <w:right w:val="single" w:sz="4" w:space="0" w:color="000000"/>
            </w:tcBorders>
            <w:vAlign w:val="center"/>
          </w:tcPr>
          <w:p w14:paraId="000001F2" w14:textId="77777777" w:rsidR="001A0BF6" w:rsidRDefault="00E26AC9">
            <w:pPr>
              <w:spacing w:line="400" w:lineRule="auto"/>
              <w:ind w:left="0"/>
              <w:jc w:val="center"/>
            </w:pPr>
            <w:r>
              <w:lastRenderedPageBreak/>
              <w:t>A</w:t>
            </w:r>
          </w:p>
          <w:p w14:paraId="000001F3" w14:textId="77777777" w:rsidR="001A0BF6" w:rsidRDefault="001A0BF6">
            <w:pPr>
              <w:spacing w:line="400" w:lineRule="auto"/>
              <w:ind w:left="0"/>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0001F4" w14:textId="77777777" w:rsidR="001A0BF6" w:rsidRDefault="00E26AC9">
            <w:pPr>
              <w:spacing w:line="400" w:lineRule="auto"/>
              <w:ind w:left="0"/>
            </w:pPr>
            <w:r>
              <w:t>食品製造事業者等と産地の連携強化支援</w:t>
            </w:r>
          </w:p>
          <w:p w14:paraId="000001F5" w14:textId="77777777" w:rsidR="001A0BF6" w:rsidRDefault="001A0BF6">
            <w:pPr>
              <w:spacing w:line="400" w:lineRule="auto"/>
              <w:ind w:left="0"/>
            </w:pPr>
          </w:p>
          <w:p w14:paraId="000001F6" w14:textId="77777777" w:rsidR="001A0BF6" w:rsidRDefault="00E26AC9">
            <w:pPr>
              <w:spacing w:line="400" w:lineRule="auto"/>
              <w:ind w:left="0"/>
            </w:pPr>
            <w:r>
              <w:t>食品製造事業者等が求める食品原材料の安定確保により食品産業のサプライチェーン全体での持続可能性を高めるための産地の支援を行うとともに、産地との連携による食品原材料切替等（国産食品原材料の取扱量増加を含む。）に伴う機械・設備等の導入・更新、調査、新商品</w:t>
            </w:r>
            <w:r>
              <w:lastRenderedPageBreak/>
              <w:t>等の開発・製造・販売・</w:t>
            </w:r>
            <w:r>
              <w:t>PR</w:t>
            </w:r>
            <w:r>
              <w:t>等の取組</w:t>
            </w:r>
          </w:p>
        </w:tc>
        <w:tc>
          <w:tcPr>
            <w:tcW w:w="32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0001F7" w14:textId="77777777" w:rsidR="001A0BF6" w:rsidRDefault="00E26AC9">
            <w:pPr>
              <w:spacing w:line="400" w:lineRule="auto"/>
              <w:ind w:left="0"/>
            </w:pPr>
            <w:r>
              <w:lastRenderedPageBreak/>
              <w:t>①</w:t>
            </w:r>
            <w:r>
              <w:t>産地との連携のための種苗等購入費用</w:t>
            </w:r>
          </w:p>
          <w:p w14:paraId="000001F8" w14:textId="77777777" w:rsidR="001A0BF6" w:rsidRDefault="00E26AC9">
            <w:pPr>
              <w:spacing w:line="400" w:lineRule="auto"/>
              <w:ind w:left="0"/>
            </w:pPr>
            <w:r>
              <w:t>②</w:t>
            </w:r>
            <w:r>
              <w:t>産地との連携のための機械・設備導入費用</w:t>
            </w:r>
          </w:p>
          <w:p w14:paraId="000001F9" w14:textId="77777777" w:rsidR="001A0BF6" w:rsidRDefault="00E26AC9">
            <w:pPr>
              <w:spacing w:line="400" w:lineRule="auto"/>
              <w:ind w:left="0"/>
            </w:pPr>
            <w:r>
              <w:t>③</w:t>
            </w:r>
            <w:r>
              <w:t>産地との連携のための生産作業補助費用、栽培技術等指導費用</w:t>
            </w:r>
          </w:p>
          <w:p w14:paraId="000001FA" w14:textId="77777777" w:rsidR="001A0BF6" w:rsidRDefault="00E26AC9">
            <w:pPr>
              <w:spacing w:line="400" w:lineRule="auto"/>
              <w:ind w:left="0"/>
            </w:pPr>
            <w:r>
              <w:t>④①</w:t>
            </w:r>
            <w:r>
              <w:t>～</w:t>
            </w:r>
            <w:r>
              <w:t>③</w:t>
            </w:r>
            <w:r>
              <w:t>のこれらに類する取組を行うための費用</w:t>
            </w:r>
          </w:p>
          <w:p w14:paraId="000001FB" w14:textId="77777777" w:rsidR="001A0BF6" w:rsidRDefault="00E26AC9">
            <w:pPr>
              <w:spacing w:line="400" w:lineRule="auto"/>
              <w:ind w:left="0"/>
            </w:pPr>
            <w:r>
              <w:t>⑤</w:t>
            </w:r>
            <w:r>
              <w:t>食品表示変更に伴う包装資材の更新費用</w:t>
            </w:r>
          </w:p>
          <w:p w14:paraId="000001FC" w14:textId="77777777" w:rsidR="001A0BF6" w:rsidRDefault="00E26AC9">
            <w:pPr>
              <w:spacing w:line="400" w:lineRule="auto"/>
              <w:ind w:left="0"/>
            </w:pPr>
            <w:r>
              <w:t>⑥</w:t>
            </w:r>
            <w:r>
              <w:t>新商品開発に伴う機器導入費用（設置費用等含む）</w:t>
            </w:r>
          </w:p>
          <w:p w14:paraId="000001FD" w14:textId="77777777" w:rsidR="001A0BF6" w:rsidRDefault="00E26AC9">
            <w:pPr>
              <w:spacing w:line="400" w:lineRule="auto"/>
              <w:ind w:left="0"/>
            </w:pPr>
            <w:r>
              <w:t>⑦</w:t>
            </w:r>
            <w:r>
              <w:t>試作品製造時の原材料費用</w:t>
            </w:r>
          </w:p>
          <w:p w14:paraId="000001FE" w14:textId="77777777" w:rsidR="001A0BF6" w:rsidRDefault="00E26AC9">
            <w:pPr>
              <w:spacing w:line="400" w:lineRule="auto"/>
              <w:ind w:left="0"/>
            </w:pPr>
            <w:r>
              <w:t>⑧</w:t>
            </w:r>
            <w:r>
              <w:t>試作品製造時の機械費用</w:t>
            </w:r>
          </w:p>
          <w:p w14:paraId="000001FF" w14:textId="77777777" w:rsidR="001A0BF6" w:rsidRDefault="00E26AC9">
            <w:pPr>
              <w:spacing w:line="400" w:lineRule="auto"/>
              <w:ind w:left="0"/>
            </w:pPr>
            <w:r>
              <w:t>⑨</w:t>
            </w:r>
            <w:r>
              <w:t>新商品開発調査費用</w:t>
            </w:r>
          </w:p>
          <w:p w14:paraId="00000200" w14:textId="77777777" w:rsidR="001A0BF6" w:rsidRDefault="00E26AC9">
            <w:pPr>
              <w:spacing w:line="400" w:lineRule="auto"/>
              <w:ind w:left="0"/>
            </w:pPr>
            <w:r>
              <w:lastRenderedPageBreak/>
              <w:t>⑩</w:t>
            </w:r>
            <w:r>
              <w:t>新商品等の市販段階における原材料費用</w:t>
            </w:r>
          </w:p>
          <w:p w14:paraId="00000201" w14:textId="77777777" w:rsidR="001A0BF6" w:rsidRDefault="00E26AC9">
            <w:pPr>
              <w:spacing w:line="400" w:lineRule="auto"/>
              <w:ind w:left="0"/>
            </w:pPr>
            <w:r>
              <w:t>⑪</w:t>
            </w:r>
            <w:r>
              <w:t>新商品等の製造ラインの変更・増設、一部機器導入費用（設置費用を含む）</w:t>
            </w:r>
          </w:p>
          <w:p w14:paraId="00000202" w14:textId="77777777" w:rsidR="001A0BF6" w:rsidRDefault="00E26AC9">
            <w:pPr>
              <w:spacing w:line="400" w:lineRule="auto"/>
              <w:ind w:left="0"/>
            </w:pPr>
            <w:r>
              <w:t>⑫</w:t>
            </w:r>
            <w:r>
              <w:t>新商品等</w:t>
            </w:r>
            <w:r>
              <w:t>PR</w:t>
            </w:r>
            <w:r>
              <w:t>費用</w:t>
            </w:r>
          </w:p>
        </w:tc>
        <w:tc>
          <w:tcPr>
            <w:tcW w:w="1134" w:type="dxa"/>
            <w:vMerge w:val="restart"/>
            <w:tcBorders>
              <w:top w:val="single" w:sz="4" w:space="0" w:color="000000"/>
              <w:left w:val="single" w:sz="4" w:space="0" w:color="000000"/>
              <w:right w:val="single" w:sz="4" w:space="0" w:color="000000"/>
            </w:tcBorders>
          </w:tcPr>
          <w:p w14:paraId="00000203" w14:textId="77777777" w:rsidR="001A0BF6" w:rsidRDefault="00E26AC9">
            <w:pPr>
              <w:spacing w:line="400" w:lineRule="auto"/>
              <w:ind w:left="0"/>
            </w:pPr>
            <w:r>
              <w:lastRenderedPageBreak/>
              <w:t>１／２以内</w:t>
            </w:r>
          </w:p>
          <w:p w14:paraId="00000204" w14:textId="77777777" w:rsidR="001A0BF6" w:rsidRDefault="00E26AC9">
            <w:pPr>
              <w:spacing w:line="400" w:lineRule="auto"/>
              <w:ind w:left="0"/>
            </w:pPr>
            <w:r>
              <w:t>採択１件当たりの補助上限は５億円、補助下限は</w:t>
            </w:r>
            <w:r>
              <w:t>100</w:t>
            </w:r>
            <w:r>
              <w:t>万円</w:t>
            </w:r>
          </w:p>
        </w:tc>
        <w:tc>
          <w:tcPr>
            <w:tcW w:w="2127" w:type="dxa"/>
            <w:vMerge w:val="restart"/>
            <w:tcBorders>
              <w:top w:val="single" w:sz="4" w:space="0" w:color="000000"/>
              <w:left w:val="single" w:sz="4" w:space="0" w:color="000000"/>
              <w:right w:val="single" w:sz="4" w:space="0" w:color="000000"/>
            </w:tcBorders>
          </w:tcPr>
          <w:p w14:paraId="00000205" w14:textId="77777777" w:rsidR="001A0BF6" w:rsidRDefault="00E26AC9">
            <w:pPr>
              <w:spacing w:line="400" w:lineRule="auto"/>
              <w:ind w:left="0"/>
            </w:pPr>
            <w:r>
              <w:t>新商品の市販段階における原材料費について、中堅事業者（資本金</w:t>
            </w:r>
            <w:r>
              <w:t>10</w:t>
            </w:r>
            <w:r>
              <w:t>億円未満又は従業員数２千人以下）、中小事業者以外については、補助率を１／３以内とする。</w:t>
            </w:r>
          </w:p>
          <w:p w14:paraId="00000206" w14:textId="77777777" w:rsidR="001A0BF6" w:rsidRDefault="00E26AC9">
            <w:pPr>
              <w:spacing w:line="400" w:lineRule="auto"/>
              <w:ind w:left="0"/>
            </w:pPr>
            <w:r>
              <w:t>また、１件当たりの補助上限は第３の補助率に掲げる</w:t>
            </w:r>
            <w:r>
              <w:t>5</w:t>
            </w:r>
            <w:r>
              <w:t>億円とは別に１億円とし、補助下限は</w:t>
            </w:r>
            <w:r>
              <w:t>100</w:t>
            </w:r>
            <w:r>
              <w:t>万円とする。</w:t>
            </w:r>
          </w:p>
          <w:p w14:paraId="00000207" w14:textId="77777777" w:rsidR="001A0BF6" w:rsidRDefault="001A0BF6">
            <w:pPr>
              <w:spacing w:line="400" w:lineRule="auto"/>
              <w:ind w:left="0"/>
            </w:pPr>
          </w:p>
          <w:p w14:paraId="00000208" w14:textId="77777777" w:rsidR="001A0BF6" w:rsidRDefault="00E26AC9">
            <w:pPr>
              <w:spacing w:line="400" w:lineRule="auto"/>
              <w:ind w:left="0"/>
            </w:pPr>
            <w:r>
              <w:t>新商品の市販段階における原材料費は、小売製品の製造又は飲食店の調理等で使用される輸入小麦又はその加工品を安定的調達が今後可能と見込まれる米、小麦又はその加工品への切替に限る。</w:t>
            </w:r>
          </w:p>
          <w:p w14:paraId="00000209" w14:textId="77777777" w:rsidR="001A0BF6" w:rsidRDefault="00E26AC9">
            <w:pPr>
              <w:spacing w:line="400" w:lineRule="auto"/>
              <w:ind w:left="0"/>
            </w:pPr>
            <w:r>
              <w:t>また、販売促進のための一定期間は、２ヶ月間以内（定休日等を含む。）とする。</w:t>
            </w:r>
          </w:p>
          <w:p w14:paraId="0000020A" w14:textId="77777777" w:rsidR="001A0BF6" w:rsidRDefault="001A0BF6">
            <w:pPr>
              <w:spacing w:line="400" w:lineRule="auto"/>
              <w:ind w:left="0"/>
            </w:pPr>
          </w:p>
        </w:tc>
        <w:tc>
          <w:tcPr>
            <w:tcW w:w="8401" w:type="dxa"/>
            <w:vMerge/>
            <w:tcBorders>
              <w:top w:val="nil"/>
            </w:tcBorders>
            <w:shd w:val="clear" w:color="auto" w:fill="auto"/>
          </w:tcPr>
          <w:p w14:paraId="0000020B" w14:textId="77777777" w:rsidR="001A0BF6" w:rsidRDefault="001A0BF6">
            <w:pPr>
              <w:widowControl w:val="0"/>
              <w:pBdr>
                <w:top w:val="nil"/>
                <w:left w:val="nil"/>
                <w:bottom w:val="nil"/>
                <w:right w:val="nil"/>
                <w:between w:val="nil"/>
              </w:pBdr>
              <w:spacing w:line="276" w:lineRule="auto"/>
              <w:ind w:left="0"/>
            </w:pPr>
          </w:p>
        </w:tc>
      </w:tr>
      <w:tr w:rsidR="001A0BF6" w14:paraId="0008324D" w14:textId="77777777">
        <w:tc>
          <w:tcPr>
            <w:tcW w:w="557" w:type="dxa"/>
            <w:tcBorders>
              <w:top w:val="single" w:sz="4" w:space="0" w:color="000000"/>
              <w:left w:val="single" w:sz="4" w:space="0" w:color="000000"/>
              <w:bottom w:val="single" w:sz="4" w:space="0" w:color="000000"/>
              <w:right w:val="single" w:sz="4" w:space="0" w:color="000000"/>
            </w:tcBorders>
            <w:vAlign w:val="center"/>
          </w:tcPr>
          <w:p w14:paraId="0000020C" w14:textId="77777777" w:rsidR="001A0BF6" w:rsidRDefault="00E26AC9">
            <w:pPr>
              <w:spacing w:line="400" w:lineRule="auto"/>
              <w:ind w:left="0"/>
              <w:jc w:val="center"/>
            </w:pPr>
            <w:r>
              <w:lastRenderedPageBreak/>
              <w:t>B</w:t>
            </w:r>
          </w:p>
          <w:p w14:paraId="0000020D" w14:textId="77777777" w:rsidR="001A0BF6" w:rsidRDefault="001A0BF6">
            <w:pPr>
              <w:spacing w:line="400" w:lineRule="auto"/>
              <w:ind w:left="0"/>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00020E" w14:textId="77777777" w:rsidR="001A0BF6" w:rsidRDefault="00E26AC9">
            <w:pPr>
              <w:spacing w:line="400" w:lineRule="auto"/>
              <w:ind w:left="0"/>
            </w:pPr>
            <w:r>
              <w:t>食品原材料調達先多角化支援</w:t>
            </w:r>
          </w:p>
          <w:p w14:paraId="0000020F" w14:textId="77777777" w:rsidR="001A0BF6" w:rsidRDefault="001A0BF6">
            <w:pPr>
              <w:spacing w:line="400" w:lineRule="auto"/>
              <w:ind w:left="0"/>
            </w:pPr>
          </w:p>
          <w:p w14:paraId="00000210" w14:textId="77777777" w:rsidR="001A0BF6" w:rsidRDefault="00E26AC9">
            <w:pPr>
              <w:spacing w:line="400" w:lineRule="auto"/>
              <w:ind w:left="0"/>
            </w:pPr>
            <w:r>
              <w:t>食品原材料調達先の多角化を通じた調達リスク軽減のため、食品原材料切替等に伴う機械・設備等の導入・更新、調査、新商品等の開発・製造・販売・</w:t>
            </w:r>
            <w:r>
              <w:t>PR</w:t>
            </w:r>
            <w:r>
              <w:t>の取組</w:t>
            </w:r>
          </w:p>
        </w:tc>
        <w:tc>
          <w:tcPr>
            <w:tcW w:w="32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000211" w14:textId="77777777" w:rsidR="001A0BF6" w:rsidRDefault="00E26AC9">
            <w:pPr>
              <w:spacing w:line="400" w:lineRule="auto"/>
              <w:ind w:left="0"/>
            </w:pPr>
            <w:r>
              <w:t>①</w:t>
            </w:r>
            <w:r>
              <w:t>食品表示変更に伴う包装資材の更新費用</w:t>
            </w:r>
          </w:p>
          <w:p w14:paraId="00000212" w14:textId="77777777" w:rsidR="001A0BF6" w:rsidRDefault="00E26AC9">
            <w:pPr>
              <w:spacing w:line="400" w:lineRule="auto"/>
              <w:ind w:left="0"/>
            </w:pPr>
            <w:r>
              <w:t>②</w:t>
            </w:r>
            <w:r>
              <w:t>新商品開発に伴う機器導入費用（設置費用等含む）</w:t>
            </w:r>
          </w:p>
          <w:p w14:paraId="00000213" w14:textId="77777777" w:rsidR="001A0BF6" w:rsidRDefault="00E26AC9">
            <w:pPr>
              <w:spacing w:line="400" w:lineRule="auto"/>
              <w:ind w:left="0"/>
            </w:pPr>
            <w:r>
              <w:t>③</w:t>
            </w:r>
            <w:r>
              <w:t>試作品製造時の原材料費用</w:t>
            </w:r>
          </w:p>
          <w:p w14:paraId="00000214" w14:textId="77777777" w:rsidR="001A0BF6" w:rsidRDefault="00E26AC9">
            <w:pPr>
              <w:spacing w:line="400" w:lineRule="auto"/>
              <w:ind w:left="0"/>
            </w:pPr>
            <w:r>
              <w:t>④</w:t>
            </w:r>
            <w:r>
              <w:t>試作品製造時の機械費用</w:t>
            </w:r>
          </w:p>
          <w:p w14:paraId="00000215" w14:textId="77777777" w:rsidR="001A0BF6" w:rsidRDefault="00E26AC9">
            <w:pPr>
              <w:spacing w:line="400" w:lineRule="auto"/>
              <w:ind w:left="0"/>
            </w:pPr>
            <w:r>
              <w:t>⑤</w:t>
            </w:r>
            <w:r>
              <w:t>新商品開発調査費用</w:t>
            </w:r>
          </w:p>
          <w:p w14:paraId="00000216" w14:textId="77777777" w:rsidR="001A0BF6" w:rsidRDefault="00E26AC9">
            <w:pPr>
              <w:spacing w:line="400" w:lineRule="auto"/>
              <w:ind w:left="0"/>
            </w:pPr>
            <w:r>
              <w:t>⑥</w:t>
            </w:r>
            <w:r>
              <w:t>新商品等の市販段階における原材料費用</w:t>
            </w:r>
          </w:p>
          <w:p w14:paraId="00000217" w14:textId="77777777" w:rsidR="001A0BF6" w:rsidRDefault="00E26AC9">
            <w:pPr>
              <w:spacing w:line="400" w:lineRule="auto"/>
              <w:ind w:left="0"/>
            </w:pPr>
            <w:r>
              <w:lastRenderedPageBreak/>
              <w:t>⑦</w:t>
            </w:r>
            <w:r>
              <w:t>新商品等の製造ラインの変更・増設、一部機器導入費用（設置費用を含む）</w:t>
            </w:r>
          </w:p>
          <w:p w14:paraId="00000218" w14:textId="77777777" w:rsidR="001A0BF6" w:rsidRDefault="00E26AC9">
            <w:pPr>
              <w:spacing w:line="400" w:lineRule="auto"/>
              <w:ind w:left="0"/>
            </w:pPr>
            <w:r>
              <w:t>⑧</w:t>
            </w:r>
            <w:r>
              <w:t>新商品等</w:t>
            </w:r>
            <w:r>
              <w:t>PR</w:t>
            </w:r>
            <w:r>
              <w:t>費用</w:t>
            </w:r>
          </w:p>
        </w:tc>
        <w:tc>
          <w:tcPr>
            <w:tcW w:w="1134" w:type="dxa"/>
            <w:vMerge/>
            <w:tcBorders>
              <w:top w:val="single" w:sz="4" w:space="0" w:color="000000"/>
              <w:left w:val="single" w:sz="4" w:space="0" w:color="000000"/>
              <w:right w:val="single" w:sz="4" w:space="0" w:color="000000"/>
            </w:tcBorders>
          </w:tcPr>
          <w:p w14:paraId="00000219" w14:textId="77777777" w:rsidR="001A0BF6" w:rsidRDefault="001A0BF6">
            <w:pPr>
              <w:widowControl w:val="0"/>
              <w:pBdr>
                <w:top w:val="nil"/>
                <w:left w:val="nil"/>
                <w:bottom w:val="nil"/>
                <w:right w:val="nil"/>
                <w:between w:val="nil"/>
              </w:pBdr>
              <w:spacing w:line="276" w:lineRule="auto"/>
              <w:ind w:left="0"/>
            </w:pPr>
          </w:p>
        </w:tc>
        <w:tc>
          <w:tcPr>
            <w:tcW w:w="2127" w:type="dxa"/>
            <w:vMerge/>
            <w:tcBorders>
              <w:top w:val="single" w:sz="4" w:space="0" w:color="000000"/>
              <w:left w:val="single" w:sz="4" w:space="0" w:color="000000"/>
              <w:right w:val="single" w:sz="4" w:space="0" w:color="000000"/>
            </w:tcBorders>
          </w:tcPr>
          <w:p w14:paraId="0000021A" w14:textId="77777777" w:rsidR="001A0BF6" w:rsidRDefault="001A0BF6">
            <w:pPr>
              <w:widowControl w:val="0"/>
              <w:pBdr>
                <w:top w:val="nil"/>
                <w:left w:val="nil"/>
                <w:bottom w:val="nil"/>
                <w:right w:val="nil"/>
                <w:between w:val="nil"/>
              </w:pBdr>
              <w:spacing w:line="276" w:lineRule="auto"/>
              <w:ind w:left="0"/>
            </w:pPr>
          </w:p>
        </w:tc>
        <w:tc>
          <w:tcPr>
            <w:tcW w:w="8401" w:type="dxa"/>
            <w:vMerge/>
            <w:tcBorders>
              <w:top w:val="nil"/>
            </w:tcBorders>
            <w:shd w:val="clear" w:color="auto" w:fill="auto"/>
          </w:tcPr>
          <w:p w14:paraId="0000021B" w14:textId="77777777" w:rsidR="001A0BF6" w:rsidRDefault="001A0BF6">
            <w:pPr>
              <w:widowControl w:val="0"/>
              <w:pBdr>
                <w:top w:val="nil"/>
                <w:left w:val="nil"/>
                <w:bottom w:val="nil"/>
                <w:right w:val="nil"/>
                <w:between w:val="nil"/>
              </w:pBdr>
              <w:spacing w:line="276" w:lineRule="auto"/>
              <w:ind w:left="0"/>
            </w:pPr>
          </w:p>
        </w:tc>
      </w:tr>
    </w:tbl>
    <w:p w14:paraId="0000021C" w14:textId="77777777" w:rsidR="001A0BF6" w:rsidRDefault="001A0BF6">
      <w:pPr>
        <w:ind w:left="0"/>
      </w:pPr>
    </w:p>
    <w:sectPr w:rsidR="001A0BF6">
      <w:footerReference w:type="default" r:id="rId11"/>
      <w:pgSz w:w="11906" w:h="16838"/>
      <w:pgMar w:top="1418" w:right="1168" w:bottom="1418" w:left="1168"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石井葉介" w:date="2024-08-19T05:34:00Z" w:initials="">
    <w:p w14:paraId="0000021F" w14:textId="77777777" w:rsidR="001A0BF6" w:rsidRDefault="00E26AC9">
      <w:pPr>
        <w:widowControl w:val="0"/>
        <w:pBdr>
          <w:top w:val="nil"/>
          <w:left w:val="nil"/>
          <w:bottom w:val="nil"/>
          <w:right w:val="nil"/>
          <w:between w:val="nil"/>
        </w:pBdr>
        <w:spacing w:line="240" w:lineRule="auto"/>
        <w:ind w:left="0"/>
        <w:rPr>
          <w:rFonts w:ascii="Arial" w:eastAsia="Arial" w:hAnsi="Arial" w:cs="Arial"/>
          <w:color w:val="000000"/>
          <w:sz w:val="22"/>
          <w:szCs w:val="22"/>
        </w:rPr>
      </w:pPr>
      <w:sdt>
        <w:sdtPr>
          <w:tag w:val="goog_rdk_20"/>
          <w:id w:val="-702023682"/>
        </w:sdtPr>
        <w:sdtEndPr/>
        <w:sdtContent>
          <w:r>
            <w:rPr>
              <w:rFonts w:ascii="Arial Unicode MS" w:eastAsia="Arial Unicode MS" w:hAnsi="Arial Unicode MS" w:cs="Arial Unicode MS"/>
              <w:color w:val="000000"/>
              <w:sz w:val="22"/>
              <w:szCs w:val="22"/>
            </w:rPr>
            <w:t>不自然なスペース</w:t>
          </w:r>
        </w:sdtContent>
      </w:sdt>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21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ACCEFF" w14:textId="77777777" w:rsidR="00E26AC9" w:rsidRDefault="00E26AC9">
      <w:pPr>
        <w:spacing w:line="240" w:lineRule="auto"/>
      </w:pPr>
      <w:r>
        <w:separator/>
      </w:r>
    </w:p>
  </w:endnote>
  <w:endnote w:type="continuationSeparator" w:id="0">
    <w:p w14:paraId="0E460539" w14:textId="77777777" w:rsidR="00E26AC9" w:rsidRDefault="00E26A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charset w:val="00"/>
    <w:family w:val="auto"/>
    <w:pitch w:val="default"/>
  </w:font>
  <w:font w:name="メイリオ">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1D" w14:textId="17B50432" w:rsidR="001A0BF6" w:rsidRDefault="00E26AC9">
    <w:pPr>
      <w:pBdr>
        <w:top w:val="nil"/>
        <w:left w:val="nil"/>
        <w:bottom w:val="nil"/>
        <w:right w:val="nil"/>
        <w:between w:val="nil"/>
      </w:pBdr>
      <w:tabs>
        <w:tab w:val="center" w:pos="4252"/>
        <w:tab w:val="right" w:pos="8504"/>
      </w:tabs>
      <w:jc w:val="center"/>
      <w:rPr>
        <w:color w:val="000000"/>
      </w:rPr>
    </w:pPr>
    <w:r>
      <w:rPr>
        <w:color w:val="000000"/>
      </w:rPr>
      <w:fldChar w:fldCharType="begin"/>
    </w:r>
    <w:r>
      <w:rPr>
        <w:rFonts w:eastAsia="Calibri"/>
        <w:color w:val="000000"/>
      </w:rPr>
      <w:instrText>PAGE</w:instrText>
    </w:r>
    <w:r w:rsidR="003E1F31">
      <w:rPr>
        <w:color w:val="000000"/>
      </w:rPr>
      <w:fldChar w:fldCharType="separate"/>
    </w:r>
    <w:r w:rsidR="003E1F31">
      <w:rPr>
        <w:rFonts w:eastAsia="Calibri"/>
        <w:noProof/>
        <w:color w:val="000000"/>
      </w:rPr>
      <w:t>21</w:t>
    </w:r>
    <w:r>
      <w:rPr>
        <w:color w:val="000000"/>
      </w:rPr>
      <w:fldChar w:fldCharType="end"/>
    </w:r>
  </w:p>
  <w:p w14:paraId="0000021E" w14:textId="77777777" w:rsidR="001A0BF6" w:rsidRDefault="001A0BF6">
    <w:pPr>
      <w:pBdr>
        <w:top w:val="nil"/>
        <w:left w:val="nil"/>
        <w:bottom w:val="nil"/>
        <w:right w:val="nil"/>
        <w:between w:val="nil"/>
      </w:pBdr>
      <w:tabs>
        <w:tab w:val="center" w:pos="4252"/>
        <w:tab w:val="right" w:pos="8504"/>
      </w:tabs>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7D68B" w14:textId="77777777" w:rsidR="00E26AC9" w:rsidRDefault="00E26AC9">
      <w:pPr>
        <w:spacing w:line="240" w:lineRule="auto"/>
      </w:pPr>
      <w:r>
        <w:separator/>
      </w:r>
    </w:p>
  </w:footnote>
  <w:footnote w:type="continuationSeparator" w:id="0">
    <w:p w14:paraId="3BB598DC" w14:textId="77777777" w:rsidR="00E26AC9" w:rsidRDefault="00E26AC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8599C"/>
    <w:multiLevelType w:val="multilevel"/>
    <w:tmpl w:val="0C9AEB9E"/>
    <w:lvl w:ilvl="0">
      <w:start w:val="1"/>
      <w:numFmt w:val="decimal"/>
      <w:lvlText w:val="%1"/>
      <w:lvlJc w:val="left"/>
      <w:pPr>
        <w:ind w:left="393" w:hanging="360"/>
      </w:pPr>
    </w:lvl>
    <w:lvl w:ilvl="1">
      <w:start w:val="1"/>
      <w:numFmt w:val="decimal"/>
      <w:lvlText w:val="(%2)"/>
      <w:lvlJc w:val="left"/>
      <w:pPr>
        <w:ind w:left="873" w:hanging="420"/>
      </w:pPr>
    </w:lvl>
    <w:lvl w:ilvl="2">
      <w:start w:val="1"/>
      <w:numFmt w:val="decimal"/>
      <w:lvlText w:val="%3"/>
      <w:lvlJc w:val="left"/>
      <w:pPr>
        <w:ind w:left="1293" w:hanging="419"/>
      </w:pPr>
    </w:lvl>
    <w:lvl w:ilvl="3">
      <w:start w:val="1"/>
      <w:numFmt w:val="decimal"/>
      <w:lvlText w:val="%4."/>
      <w:lvlJc w:val="left"/>
      <w:pPr>
        <w:ind w:left="1713" w:hanging="420"/>
      </w:pPr>
    </w:lvl>
    <w:lvl w:ilvl="4">
      <w:start w:val="1"/>
      <w:numFmt w:val="decimal"/>
      <w:lvlText w:val="(%5)"/>
      <w:lvlJc w:val="left"/>
      <w:pPr>
        <w:ind w:left="2133" w:hanging="420"/>
      </w:pPr>
    </w:lvl>
    <w:lvl w:ilvl="5">
      <w:start w:val="1"/>
      <w:numFmt w:val="decimal"/>
      <w:lvlText w:val="%6"/>
      <w:lvlJc w:val="left"/>
      <w:pPr>
        <w:ind w:left="2553" w:hanging="420"/>
      </w:pPr>
    </w:lvl>
    <w:lvl w:ilvl="6">
      <w:start w:val="1"/>
      <w:numFmt w:val="decimal"/>
      <w:lvlText w:val="%7."/>
      <w:lvlJc w:val="left"/>
      <w:pPr>
        <w:ind w:left="2973" w:hanging="420"/>
      </w:pPr>
    </w:lvl>
    <w:lvl w:ilvl="7">
      <w:start w:val="1"/>
      <w:numFmt w:val="decimal"/>
      <w:lvlText w:val="(%8)"/>
      <w:lvlJc w:val="left"/>
      <w:pPr>
        <w:ind w:left="3393" w:hanging="420"/>
      </w:pPr>
    </w:lvl>
    <w:lvl w:ilvl="8">
      <w:start w:val="1"/>
      <w:numFmt w:val="decimal"/>
      <w:lvlText w:val="%9"/>
      <w:lvlJc w:val="left"/>
      <w:pPr>
        <w:ind w:left="3813" w:hanging="420"/>
      </w:pPr>
    </w:lvl>
  </w:abstractNum>
  <w:abstractNum w:abstractNumId="1" w15:restartNumberingAfterBreak="0">
    <w:nsid w:val="23D31C24"/>
    <w:multiLevelType w:val="multilevel"/>
    <w:tmpl w:val="961E651E"/>
    <w:lvl w:ilvl="0">
      <w:start w:val="1"/>
      <w:numFmt w:val="bullet"/>
      <w:lvlText w:val="●"/>
      <w:lvlJc w:val="left"/>
      <w:pPr>
        <w:ind w:left="1983" w:hanging="420"/>
      </w:pPr>
      <w:rPr>
        <w:rFonts w:ascii="Noto Sans Symbols" w:eastAsia="Noto Sans Symbols" w:hAnsi="Noto Sans Symbols" w:cs="Noto Sans Symbols"/>
      </w:rPr>
    </w:lvl>
    <w:lvl w:ilvl="1">
      <w:start w:val="1"/>
      <w:numFmt w:val="bullet"/>
      <w:lvlText w:val="⮚"/>
      <w:lvlJc w:val="left"/>
      <w:pPr>
        <w:ind w:left="2403" w:hanging="420"/>
      </w:pPr>
      <w:rPr>
        <w:rFonts w:ascii="Noto Sans Symbols" w:eastAsia="Noto Sans Symbols" w:hAnsi="Noto Sans Symbols" w:cs="Noto Sans Symbols"/>
      </w:rPr>
    </w:lvl>
    <w:lvl w:ilvl="2">
      <w:start w:val="1"/>
      <w:numFmt w:val="bullet"/>
      <w:lvlText w:val="✧"/>
      <w:lvlJc w:val="left"/>
      <w:pPr>
        <w:ind w:left="2823" w:hanging="420"/>
      </w:pPr>
      <w:rPr>
        <w:rFonts w:ascii="Noto Sans Symbols" w:eastAsia="Noto Sans Symbols" w:hAnsi="Noto Sans Symbols" w:cs="Noto Sans Symbols"/>
      </w:rPr>
    </w:lvl>
    <w:lvl w:ilvl="3">
      <w:start w:val="1"/>
      <w:numFmt w:val="bullet"/>
      <w:lvlText w:val="●"/>
      <w:lvlJc w:val="left"/>
      <w:pPr>
        <w:ind w:left="3243" w:hanging="420"/>
      </w:pPr>
      <w:rPr>
        <w:rFonts w:ascii="Noto Sans Symbols" w:eastAsia="Noto Sans Symbols" w:hAnsi="Noto Sans Symbols" w:cs="Noto Sans Symbols"/>
      </w:rPr>
    </w:lvl>
    <w:lvl w:ilvl="4">
      <w:start w:val="1"/>
      <w:numFmt w:val="bullet"/>
      <w:lvlText w:val="⮚"/>
      <w:lvlJc w:val="left"/>
      <w:pPr>
        <w:ind w:left="3663" w:hanging="420"/>
      </w:pPr>
      <w:rPr>
        <w:rFonts w:ascii="Noto Sans Symbols" w:eastAsia="Noto Sans Symbols" w:hAnsi="Noto Sans Symbols" w:cs="Noto Sans Symbols"/>
      </w:rPr>
    </w:lvl>
    <w:lvl w:ilvl="5">
      <w:start w:val="1"/>
      <w:numFmt w:val="bullet"/>
      <w:lvlText w:val="✧"/>
      <w:lvlJc w:val="left"/>
      <w:pPr>
        <w:ind w:left="4083" w:hanging="420"/>
      </w:pPr>
      <w:rPr>
        <w:rFonts w:ascii="Noto Sans Symbols" w:eastAsia="Noto Sans Symbols" w:hAnsi="Noto Sans Symbols" w:cs="Noto Sans Symbols"/>
      </w:rPr>
    </w:lvl>
    <w:lvl w:ilvl="6">
      <w:start w:val="1"/>
      <w:numFmt w:val="bullet"/>
      <w:lvlText w:val="●"/>
      <w:lvlJc w:val="left"/>
      <w:pPr>
        <w:ind w:left="4503" w:hanging="420"/>
      </w:pPr>
      <w:rPr>
        <w:rFonts w:ascii="Noto Sans Symbols" w:eastAsia="Noto Sans Symbols" w:hAnsi="Noto Sans Symbols" w:cs="Noto Sans Symbols"/>
      </w:rPr>
    </w:lvl>
    <w:lvl w:ilvl="7">
      <w:start w:val="1"/>
      <w:numFmt w:val="bullet"/>
      <w:lvlText w:val="⮚"/>
      <w:lvlJc w:val="left"/>
      <w:pPr>
        <w:ind w:left="4923" w:hanging="420"/>
      </w:pPr>
      <w:rPr>
        <w:rFonts w:ascii="Noto Sans Symbols" w:eastAsia="Noto Sans Symbols" w:hAnsi="Noto Sans Symbols" w:cs="Noto Sans Symbols"/>
      </w:rPr>
    </w:lvl>
    <w:lvl w:ilvl="8">
      <w:start w:val="1"/>
      <w:numFmt w:val="bullet"/>
      <w:lvlText w:val="✧"/>
      <w:lvlJc w:val="left"/>
      <w:pPr>
        <w:ind w:left="5343" w:hanging="420"/>
      </w:pPr>
      <w:rPr>
        <w:rFonts w:ascii="Noto Sans Symbols" w:eastAsia="Noto Sans Symbols" w:hAnsi="Noto Sans Symbols" w:cs="Noto Sans Symbols"/>
      </w:rPr>
    </w:lvl>
  </w:abstractNum>
  <w:abstractNum w:abstractNumId="2" w15:restartNumberingAfterBreak="0">
    <w:nsid w:val="495F0A61"/>
    <w:multiLevelType w:val="multilevel"/>
    <w:tmpl w:val="A7BAFE46"/>
    <w:lvl w:ilvl="0">
      <w:start w:val="1"/>
      <w:numFmt w:val="decimal"/>
      <w:lvlText w:val="（%1）"/>
      <w:lvlJc w:val="left"/>
      <w:pPr>
        <w:ind w:left="720" w:hanging="720"/>
      </w:pPr>
    </w:lvl>
    <w:lvl w:ilvl="1">
      <w:start w:val="1"/>
      <w:numFmt w:val="decimal"/>
      <w:lvlText w:val="%2"/>
      <w:lvlJc w:val="left"/>
      <w:pPr>
        <w:ind w:left="780" w:hanging="36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3" w15:restartNumberingAfterBreak="0">
    <w:nsid w:val="553470D5"/>
    <w:multiLevelType w:val="multilevel"/>
    <w:tmpl w:val="EEB434CE"/>
    <w:lvl w:ilvl="0">
      <w:start w:val="1"/>
      <w:numFmt w:val="decimal"/>
      <w:lvlText w:val="%1）"/>
      <w:lvlJc w:val="left"/>
      <w:pPr>
        <w:ind w:left="2343" w:hanging="720"/>
      </w:pPr>
    </w:lvl>
    <w:lvl w:ilvl="1">
      <w:start w:val="1"/>
      <w:numFmt w:val="decimal"/>
      <w:lvlText w:val="(%2)"/>
      <w:lvlJc w:val="left"/>
      <w:pPr>
        <w:ind w:left="2463" w:hanging="420"/>
      </w:pPr>
    </w:lvl>
    <w:lvl w:ilvl="2">
      <w:start w:val="1"/>
      <w:numFmt w:val="decimal"/>
      <w:lvlText w:val="%3"/>
      <w:lvlJc w:val="left"/>
      <w:pPr>
        <w:ind w:left="2883" w:hanging="420"/>
      </w:pPr>
    </w:lvl>
    <w:lvl w:ilvl="3">
      <w:start w:val="1"/>
      <w:numFmt w:val="decimal"/>
      <w:lvlText w:val="%4."/>
      <w:lvlJc w:val="left"/>
      <w:pPr>
        <w:ind w:left="3303" w:hanging="420"/>
      </w:pPr>
    </w:lvl>
    <w:lvl w:ilvl="4">
      <w:start w:val="1"/>
      <w:numFmt w:val="decimal"/>
      <w:lvlText w:val="(%5)"/>
      <w:lvlJc w:val="left"/>
      <w:pPr>
        <w:ind w:left="3723" w:hanging="420"/>
      </w:pPr>
    </w:lvl>
    <w:lvl w:ilvl="5">
      <w:start w:val="1"/>
      <w:numFmt w:val="decimal"/>
      <w:lvlText w:val="%6"/>
      <w:lvlJc w:val="left"/>
      <w:pPr>
        <w:ind w:left="4143" w:hanging="420"/>
      </w:pPr>
    </w:lvl>
    <w:lvl w:ilvl="6">
      <w:start w:val="1"/>
      <w:numFmt w:val="decimal"/>
      <w:lvlText w:val="%7."/>
      <w:lvlJc w:val="left"/>
      <w:pPr>
        <w:ind w:left="4563" w:hanging="420"/>
      </w:pPr>
    </w:lvl>
    <w:lvl w:ilvl="7">
      <w:start w:val="1"/>
      <w:numFmt w:val="decimal"/>
      <w:lvlText w:val="(%8)"/>
      <w:lvlJc w:val="left"/>
      <w:pPr>
        <w:ind w:left="4983" w:hanging="420"/>
      </w:pPr>
    </w:lvl>
    <w:lvl w:ilvl="8">
      <w:start w:val="1"/>
      <w:numFmt w:val="decimal"/>
      <w:lvlText w:val="%9"/>
      <w:lvlJc w:val="left"/>
      <w:pPr>
        <w:ind w:left="5403" w:hanging="420"/>
      </w:pPr>
    </w:lvl>
  </w:abstractNum>
  <w:abstractNum w:abstractNumId="4" w15:restartNumberingAfterBreak="0">
    <w:nsid w:val="603D5B56"/>
    <w:multiLevelType w:val="multilevel"/>
    <w:tmpl w:val="69AC8660"/>
    <w:lvl w:ilvl="0">
      <w:numFmt w:val="bullet"/>
      <w:lvlText w:val="※"/>
      <w:lvlJc w:val="left"/>
      <w:pPr>
        <w:ind w:left="864" w:hanging="359"/>
      </w:pPr>
      <w:rPr>
        <w:rFonts w:ascii="メイリオ" w:eastAsia="メイリオ" w:hAnsi="メイリオ" w:cs="メイリオ"/>
      </w:rPr>
    </w:lvl>
    <w:lvl w:ilvl="1">
      <w:start w:val="1"/>
      <w:numFmt w:val="bullet"/>
      <w:lvlText w:val="⮚"/>
      <w:lvlJc w:val="left"/>
      <w:pPr>
        <w:ind w:left="1344" w:hanging="420"/>
      </w:pPr>
      <w:rPr>
        <w:rFonts w:ascii="Noto Sans Symbols" w:eastAsia="Noto Sans Symbols" w:hAnsi="Noto Sans Symbols" w:cs="Noto Sans Symbols"/>
      </w:rPr>
    </w:lvl>
    <w:lvl w:ilvl="2">
      <w:start w:val="1"/>
      <w:numFmt w:val="bullet"/>
      <w:lvlText w:val="✧"/>
      <w:lvlJc w:val="left"/>
      <w:pPr>
        <w:ind w:left="1764" w:hanging="420"/>
      </w:pPr>
      <w:rPr>
        <w:rFonts w:ascii="Noto Sans Symbols" w:eastAsia="Noto Sans Symbols" w:hAnsi="Noto Sans Symbols" w:cs="Noto Sans Symbols"/>
      </w:rPr>
    </w:lvl>
    <w:lvl w:ilvl="3">
      <w:start w:val="1"/>
      <w:numFmt w:val="bullet"/>
      <w:lvlText w:val="●"/>
      <w:lvlJc w:val="left"/>
      <w:pPr>
        <w:ind w:left="2184" w:hanging="420"/>
      </w:pPr>
      <w:rPr>
        <w:rFonts w:ascii="Noto Sans Symbols" w:eastAsia="Noto Sans Symbols" w:hAnsi="Noto Sans Symbols" w:cs="Noto Sans Symbols"/>
      </w:rPr>
    </w:lvl>
    <w:lvl w:ilvl="4">
      <w:start w:val="1"/>
      <w:numFmt w:val="bullet"/>
      <w:lvlText w:val="⮚"/>
      <w:lvlJc w:val="left"/>
      <w:pPr>
        <w:ind w:left="2604" w:hanging="420"/>
      </w:pPr>
      <w:rPr>
        <w:rFonts w:ascii="Noto Sans Symbols" w:eastAsia="Noto Sans Symbols" w:hAnsi="Noto Sans Symbols" w:cs="Noto Sans Symbols"/>
      </w:rPr>
    </w:lvl>
    <w:lvl w:ilvl="5">
      <w:start w:val="1"/>
      <w:numFmt w:val="bullet"/>
      <w:lvlText w:val="✧"/>
      <w:lvlJc w:val="left"/>
      <w:pPr>
        <w:ind w:left="3024" w:hanging="420"/>
      </w:pPr>
      <w:rPr>
        <w:rFonts w:ascii="Noto Sans Symbols" w:eastAsia="Noto Sans Symbols" w:hAnsi="Noto Sans Symbols" w:cs="Noto Sans Symbols"/>
      </w:rPr>
    </w:lvl>
    <w:lvl w:ilvl="6">
      <w:start w:val="1"/>
      <w:numFmt w:val="bullet"/>
      <w:lvlText w:val="●"/>
      <w:lvlJc w:val="left"/>
      <w:pPr>
        <w:ind w:left="3444" w:hanging="420"/>
      </w:pPr>
      <w:rPr>
        <w:rFonts w:ascii="Noto Sans Symbols" w:eastAsia="Noto Sans Symbols" w:hAnsi="Noto Sans Symbols" w:cs="Noto Sans Symbols"/>
      </w:rPr>
    </w:lvl>
    <w:lvl w:ilvl="7">
      <w:start w:val="1"/>
      <w:numFmt w:val="bullet"/>
      <w:lvlText w:val="⮚"/>
      <w:lvlJc w:val="left"/>
      <w:pPr>
        <w:ind w:left="3864" w:hanging="420"/>
      </w:pPr>
      <w:rPr>
        <w:rFonts w:ascii="Noto Sans Symbols" w:eastAsia="Noto Sans Symbols" w:hAnsi="Noto Sans Symbols" w:cs="Noto Sans Symbols"/>
      </w:rPr>
    </w:lvl>
    <w:lvl w:ilvl="8">
      <w:start w:val="1"/>
      <w:numFmt w:val="bullet"/>
      <w:lvlText w:val="✧"/>
      <w:lvlJc w:val="left"/>
      <w:pPr>
        <w:ind w:left="4284" w:hanging="420"/>
      </w:pPr>
      <w:rPr>
        <w:rFonts w:ascii="Noto Sans Symbols" w:eastAsia="Noto Sans Symbols" w:hAnsi="Noto Sans Symbols" w:cs="Noto Sans Symbols"/>
      </w:rPr>
    </w:lvl>
  </w:abstractNum>
  <w:abstractNum w:abstractNumId="5" w15:restartNumberingAfterBreak="0">
    <w:nsid w:val="6A296DC2"/>
    <w:multiLevelType w:val="multilevel"/>
    <w:tmpl w:val="06C0459A"/>
    <w:lvl w:ilvl="0">
      <w:start w:val="1"/>
      <w:numFmt w:val="decimal"/>
      <w:lvlText w:val="%1"/>
      <w:lvlJc w:val="left"/>
      <w:pPr>
        <w:ind w:left="1368" w:hanging="359"/>
      </w:pPr>
    </w:lvl>
    <w:lvl w:ilvl="1">
      <w:start w:val="1"/>
      <w:numFmt w:val="decimal"/>
      <w:lvlText w:val="(%2)"/>
      <w:lvlJc w:val="left"/>
      <w:pPr>
        <w:ind w:left="1848" w:hanging="420"/>
      </w:pPr>
    </w:lvl>
    <w:lvl w:ilvl="2">
      <w:start w:val="1"/>
      <w:numFmt w:val="decimal"/>
      <w:lvlText w:val="%3"/>
      <w:lvlJc w:val="left"/>
      <w:pPr>
        <w:ind w:left="2268" w:hanging="420"/>
      </w:pPr>
    </w:lvl>
    <w:lvl w:ilvl="3">
      <w:start w:val="1"/>
      <w:numFmt w:val="decimal"/>
      <w:lvlText w:val="%4."/>
      <w:lvlJc w:val="left"/>
      <w:pPr>
        <w:ind w:left="2688" w:hanging="420"/>
      </w:pPr>
    </w:lvl>
    <w:lvl w:ilvl="4">
      <w:start w:val="1"/>
      <w:numFmt w:val="decimal"/>
      <w:lvlText w:val="(%5)"/>
      <w:lvlJc w:val="left"/>
      <w:pPr>
        <w:ind w:left="3108" w:hanging="420"/>
      </w:pPr>
    </w:lvl>
    <w:lvl w:ilvl="5">
      <w:start w:val="1"/>
      <w:numFmt w:val="decimal"/>
      <w:lvlText w:val="%6"/>
      <w:lvlJc w:val="left"/>
      <w:pPr>
        <w:ind w:left="3528" w:hanging="420"/>
      </w:pPr>
    </w:lvl>
    <w:lvl w:ilvl="6">
      <w:start w:val="1"/>
      <w:numFmt w:val="decimal"/>
      <w:lvlText w:val="%7."/>
      <w:lvlJc w:val="left"/>
      <w:pPr>
        <w:ind w:left="3948" w:hanging="420"/>
      </w:pPr>
    </w:lvl>
    <w:lvl w:ilvl="7">
      <w:start w:val="1"/>
      <w:numFmt w:val="decimal"/>
      <w:lvlText w:val="(%8)"/>
      <w:lvlJc w:val="left"/>
      <w:pPr>
        <w:ind w:left="4368" w:hanging="420"/>
      </w:pPr>
    </w:lvl>
    <w:lvl w:ilvl="8">
      <w:start w:val="1"/>
      <w:numFmt w:val="decimal"/>
      <w:lvlText w:val="%9"/>
      <w:lvlJc w:val="left"/>
      <w:pPr>
        <w:ind w:left="4788" w:hanging="420"/>
      </w:p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bordersDoNotSurroundHeader/>
  <w:bordersDoNotSurroundFooter/>
  <w:proofState w:spelling="clean" w:grammar="dirty"/>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BF6"/>
    <w:rsid w:val="001A0BF6"/>
    <w:rsid w:val="003E1F31"/>
    <w:rsid w:val="00E26A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9FACB1F"/>
  <w15:docId w15:val="{F65A08AD-6632-445B-BDEF-5462940FA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4"/>
        <w:szCs w:val="24"/>
        <w:lang w:val="en-US" w:eastAsia="ja-JP" w:bidi="ar-SA"/>
      </w:rPr>
    </w:rPrDefault>
    <w:pPrDefault>
      <w:pPr>
        <w:spacing w:line="259" w:lineRule="auto"/>
        <w:ind w:left="595"/>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E39"/>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header"/>
    <w:basedOn w:val="a"/>
    <w:link w:val="a5"/>
    <w:uiPriority w:val="99"/>
    <w:unhideWhenUsed/>
    <w:rsid w:val="004E3CA5"/>
    <w:pPr>
      <w:tabs>
        <w:tab w:val="center" w:pos="4252"/>
        <w:tab w:val="right" w:pos="8504"/>
      </w:tabs>
      <w:snapToGrid w:val="0"/>
    </w:pPr>
  </w:style>
  <w:style w:type="character" w:customStyle="1" w:styleId="a5">
    <w:name w:val="ヘッダー (文字)"/>
    <w:basedOn w:val="a0"/>
    <w:link w:val="a4"/>
    <w:uiPriority w:val="99"/>
    <w:rsid w:val="004E3CA5"/>
  </w:style>
  <w:style w:type="paragraph" w:styleId="a6">
    <w:name w:val="footer"/>
    <w:basedOn w:val="a"/>
    <w:link w:val="a7"/>
    <w:uiPriority w:val="99"/>
    <w:unhideWhenUsed/>
    <w:rsid w:val="004E3CA5"/>
    <w:pPr>
      <w:tabs>
        <w:tab w:val="center" w:pos="4252"/>
        <w:tab w:val="right" w:pos="8504"/>
      </w:tabs>
      <w:snapToGrid w:val="0"/>
    </w:pPr>
  </w:style>
  <w:style w:type="character" w:customStyle="1" w:styleId="a7">
    <w:name w:val="フッター (文字)"/>
    <w:basedOn w:val="a0"/>
    <w:link w:val="a6"/>
    <w:uiPriority w:val="99"/>
    <w:rsid w:val="004E3CA5"/>
  </w:style>
  <w:style w:type="paragraph" w:styleId="a8">
    <w:name w:val="Balloon Text"/>
    <w:basedOn w:val="a"/>
    <w:link w:val="a9"/>
    <w:uiPriority w:val="99"/>
    <w:semiHidden/>
    <w:unhideWhenUsed/>
    <w:rsid w:val="00C71FB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71FB6"/>
    <w:rPr>
      <w:rFonts w:asciiTheme="majorHAnsi" w:eastAsiaTheme="majorEastAsia" w:hAnsiTheme="majorHAnsi" w:cstheme="majorBidi"/>
      <w:sz w:val="18"/>
      <w:szCs w:val="18"/>
    </w:rPr>
  </w:style>
  <w:style w:type="character" w:styleId="aa">
    <w:name w:val="annotation reference"/>
    <w:basedOn w:val="a0"/>
    <w:uiPriority w:val="99"/>
    <w:semiHidden/>
    <w:unhideWhenUsed/>
    <w:rsid w:val="003675CB"/>
    <w:rPr>
      <w:sz w:val="18"/>
      <w:szCs w:val="18"/>
    </w:rPr>
  </w:style>
  <w:style w:type="paragraph" w:styleId="ab">
    <w:name w:val="annotation text"/>
    <w:basedOn w:val="a"/>
    <w:link w:val="ac"/>
    <w:uiPriority w:val="99"/>
    <w:unhideWhenUsed/>
    <w:rsid w:val="003675CB"/>
  </w:style>
  <w:style w:type="character" w:customStyle="1" w:styleId="ac">
    <w:name w:val="コメント文字列 (文字)"/>
    <w:basedOn w:val="a0"/>
    <w:link w:val="ab"/>
    <w:uiPriority w:val="99"/>
    <w:rsid w:val="003675CB"/>
    <w:rPr>
      <w:sz w:val="24"/>
    </w:rPr>
  </w:style>
  <w:style w:type="paragraph" w:styleId="ad">
    <w:name w:val="annotation subject"/>
    <w:basedOn w:val="ab"/>
    <w:next w:val="ab"/>
    <w:link w:val="ae"/>
    <w:uiPriority w:val="99"/>
    <w:semiHidden/>
    <w:unhideWhenUsed/>
    <w:rsid w:val="003675CB"/>
    <w:rPr>
      <w:b/>
      <w:bCs/>
    </w:rPr>
  </w:style>
  <w:style w:type="character" w:customStyle="1" w:styleId="ae">
    <w:name w:val="コメント内容 (文字)"/>
    <w:basedOn w:val="ac"/>
    <w:link w:val="ad"/>
    <w:uiPriority w:val="99"/>
    <w:semiHidden/>
    <w:rsid w:val="003675CB"/>
    <w:rPr>
      <w:b/>
      <w:bCs/>
      <w:sz w:val="24"/>
    </w:rPr>
  </w:style>
  <w:style w:type="table" w:customStyle="1" w:styleId="NormalTable0">
    <w:name w:val="Normal Table0"/>
    <w:uiPriority w:val="2"/>
    <w:semiHidden/>
    <w:unhideWhenUsed/>
    <w:qFormat/>
    <w:rsid w:val="00606986"/>
    <w:rPr>
      <w:rFonts w:cs="Times New Roman"/>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06986"/>
    <w:rPr>
      <w:rFonts w:cs="ＭＳ ゴシック"/>
      <w:lang w:eastAsia="en-US"/>
    </w:rPr>
  </w:style>
  <w:style w:type="paragraph" w:styleId="af">
    <w:name w:val="Body Text"/>
    <w:basedOn w:val="a"/>
    <w:link w:val="af0"/>
    <w:uiPriority w:val="1"/>
    <w:qFormat/>
    <w:rsid w:val="00184461"/>
    <w:pPr>
      <w:autoSpaceDE w:val="0"/>
      <w:autoSpaceDN w:val="0"/>
      <w:adjustRightInd w:val="0"/>
    </w:pPr>
    <w:rPr>
      <w:rFonts w:ascii="ＭＳ 明朝" w:eastAsia="ＭＳ 明朝" w:hAnsi="Times New Roman" w:cs="ＭＳ 明朝"/>
    </w:rPr>
  </w:style>
  <w:style w:type="character" w:customStyle="1" w:styleId="af0">
    <w:name w:val="本文 (文字)"/>
    <w:basedOn w:val="a0"/>
    <w:link w:val="af"/>
    <w:uiPriority w:val="1"/>
    <w:rsid w:val="00184461"/>
    <w:rPr>
      <w:rFonts w:ascii="ＭＳ 明朝" w:eastAsia="ＭＳ 明朝" w:hAnsi="Times New Roman" w:cs="ＭＳ 明朝"/>
      <w:kern w:val="0"/>
      <w:sz w:val="24"/>
      <w:szCs w:val="24"/>
    </w:rPr>
  </w:style>
  <w:style w:type="table" w:styleId="af1">
    <w:name w:val="Table Grid"/>
    <w:basedOn w:val="a1"/>
    <w:uiPriority w:val="59"/>
    <w:rsid w:val="00B14D4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607307"/>
    <w:pPr>
      <w:ind w:leftChars="400" w:left="840"/>
    </w:pPr>
  </w:style>
  <w:style w:type="paragraph" w:styleId="af3">
    <w:name w:val="Revision"/>
    <w:hidden/>
    <w:uiPriority w:val="99"/>
    <w:semiHidden/>
    <w:rsid w:val="007F6A01"/>
    <w:pPr>
      <w:spacing w:line="240" w:lineRule="auto"/>
      <w:ind w:left="0"/>
    </w:pPr>
  </w:style>
  <w:style w:type="paragraph" w:styleId="20">
    <w:name w:val="Intense Quote"/>
    <w:basedOn w:val="a"/>
    <w:next w:val="a"/>
    <w:link w:val="21"/>
    <w:uiPriority w:val="30"/>
    <w:qFormat/>
    <w:rsid w:val="00915ED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21">
    <w:name w:val="引用文 2 (文字)"/>
    <w:basedOn w:val="a0"/>
    <w:link w:val="20"/>
    <w:uiPriority w:val="30"/>
    <w:rsid w:val="00915ED2"/>
    <w:rPr>
      <w:i/>
      <w:iCs/>
      <w:color w:val="4F81BD" w:themeColor="accent1"/>
      <w:sz w:val="24"/>
    </w:rPr>
  </w:style>
  <w:style w:type="character" w:styleId="22">
    <w:name w:val="Intense Reference"/>
    <w:basedOn w:val="a0"/>
    <w:uiPriority w:val="32"/>
    <w:qFormat/>
    <w:rsid w:val="00915ED2"/>
    <w:rPr>
      <w:b/>
      <w:bCs/>
      <w:smallCaps/>
      <w:color w:val="4F81BD" w:themeColor="accent1"/>
      <w:spacing w:val="5"/>
    </w:rPr>
  </w:style>
  <w:style w:type="character" w:styleId="af4">
    <w:name w:val="Hyperlink"/>
    <w:basedOn w:val="a0"/>
    <w:uiPriority w:val="99"/>
    <w:unhideWhenUsed/>
    <w:rsid w:val="00383FBA"/>
    <w:rPr>
      <w:color w:val="0000FF" w:themeColor="hyperlink"/>
      <w:u w:val="single"/>
    </w:rPr>
  </w:style>
  <w:style w:type="character" w:customStyle="1" w:styleId="10">
    <w:name w:val="未解決のメンション1"/>
    <w:basedOn w:val="a0"/>
    <w:uiPriority w:val="99"/>
    <w:semiHidden/>
    <w:unhideWhenUsed/>
    <w:rsid w:val="00383FBA"/>
    <w:rPr>
      <w:color w:val="605E5C"/>
      <w:shd w:val="clear" w:color="auto" w:fill="E1DFDD"/>
    </w:rPr>
  </w:style>
  <w:style w:type="paragraph" w:customStyle="1" w:styleId="11">
    <w:name w:val="リスト段落1"/>
    <w:basedOn w:val="a"/>
    <w:uiPriority w:val="34"/>
    <w:qFormat/>
    <w:rsid w:val="00470955"/>
    <w:pPr>
      <w:ind w:leftChars="400" w:left="840"/>
    </w:pPr>
  </w:style>
  <w:style w:type="paragraph" w:customStyle="1" w:styleId="Default">
    <w:name w:val="Default"/>
    <w:rsid w:val="001F75BA"/>
    <w:pPr>
      <w:widowControl w:val="0"/>
      <w:autoSpaceDE w:val="0"/>
      <w:autoSpaceDN w:val="0"/>
      <w:adjustRightInd w:val="0"/>
      <w:spacing w:line="240" w:lineRule="auto"/>
      <w:ind w:left="0"/>
    </w:pPr>
    <w:rPr>
      <w:rFonts w:ascii="メイリオ" w:eastAsia="メイリオ" w:cs="メイリオ"/>
      <w:color w:val="000000"/>
    </w:rPr>
  </w:style>
  <w:style w:type="character" w:styleId="af5">
    <w:name w:val="FollowedHyperlink"/>
    <w:basedOn w:val="a0"/>
    <w:uiPriority w:val="99"/>
    <w:semiHidden/>
    <w:unhideWhenUsed/>
    <w:rsid w:val="00D279CB"/>
    <w:rPr>
      <w:color w:val="800080" w:themeColor="followedHyperlink"/>
      <w:u w:val="single"/>
    </w:rPr>
  </w:style>
  <w:style w:type="paragraph" w:styleId="af6">
    <w:name w:val="Subtitle"/>
    <w:basedOn w:val="a"/>
    <w:next w:val="a"/>
    <w:pPr>
      <w:keepNext/>
      <w:keepLines/>
      <w:spacing w:before="360" w:after="80"/>
    </w:pPr>
    <w:rPr>
      <w:rFonts w:ascii="Georgia" w:eastAsia="Georgia" w:hAnsi="Georgia" w:cs="Georgia"/>
      <w:i/>
      <w:color w:val="666666"/>
      <w:sz w:val="48"/>
      <w:szCs w:val="48"/>
    </w:rPr>
  </w:style>
  <w:style w:type="table" w:customStyle="1" w:styleId="af7">
    <w:basedOn w:val="TableNormal"/>
    <w:pPr>
      <w:spacing w:line="240" w:lineRule="auto"/>
    </w:pPr>
    <w:tblPr>
      <w:tblStyleRowBandSize w:val="1"/>
      <w:tblStyleColBandSize w:val="1"/>
      <w:tblCellMar>
        <w:top w:w="0" w:type="dxa"/>
        <w:left w:w="108" w:type="dxa"/>
        <w:bottom w:w="0" w:type="dxa"/>
        <w:right w:w="108" w:type="dxa"/>
      </w:tblCellMar>
    </w:tblPr>
  </w:style>
  <w:style w:type="table" w:customStyle="1" w:styleId="af8">
    <w:basedOn w:val="TableNormal"/>
    <w:pPr>
      <w:spacing w:line="240" w:lineRule="auto"/>
    </w:pPr>
    <w:tblPr>
      <w:tblStyleRowBandSize w:val="1"/>
      <w:tblStyleColBandSize w:val="1"/>
      <w:tblCellMar>
        <w:top w:w="0" w:type="dxa"/>
        <w:left w:w="108" w:type="dxa"/>
        <w:bottom w:w="0" w:type="dxa"/>
        <w:right w:w="108" w:type="dxa"/>
      </w:tblCellMar>
    </w:tblPr>
  </w:style>
  <w:style w:type="table" w:customStyle="1" w:styleId="af9">
    <w:basedOn w:val="TableNormal"/>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jmac-foods.com/genzairyou/r5/" TargetMode="Externa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6QZqikR7DNJmOvnng6J5HZjjpA==">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49</Pages>
  <Words>3471</Words>
  <Characters>19789</Characters>
  <Application>Microsoft Office Word</Application>
  <DocSecurity>0</DocSecurity>
  <Lines>164</Lines>
  <Paragraphs>46</Paragraphs>
  <ScaleCrop>false</ScaleCrop>
  <Company/>
  <LinksUpToDate>false</LinksUpToDate>
  <CharactersWithSpaces>23214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篠原　暁</cp:lastModifiedBy>
  <cp:revision>2</cp:revision>
  <dcterms:created xsi:type="dcterms:W3CDTF">2024-05-14T01:39:00Z</dcterms:created>
  <dcterms:modified xsi:type="dcterms:W3CDTF">2024-08-19T13:33:00Z</dcterms:modified>
</cp:coreProperties>
</file>